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E" w:rsidRPr="0000397A" w:rsidRDefault="005C211E">
      <w:pPr>
        <w:autoSpaceDE w:val="0"/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0397A">
        <w:rPr>
          <w:sz w:val="28"/>
          <w:szCs w:val="28"/>
        </w:rPr>
        <w:t xml:space="preserve">Приложение </w:t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proofErr w:type="gramStart"/>
      <w:r w:rsidRPr="0000397A">
        <w:rPr>
          <w:sz w:val="28"/>
          <w:szCs w:val="28"/>
        </w:rPr>
        <w:t>УТВЕРЖДЕН</w:t>
      </w:r>
      <w:proofErr w:type="gramEnd"/>
    </w:p>
    <w:p w:rsidR="0000397A" w:rsidRDefault="0000397A">
      <w:pPr>
        <w:autoSpaceDE w:val="0"/>
        <w:jc w:val="both"/>
      </w:pPr>
    </w:p>
    <w:p w:rsidR="005C211E" w:rsidRPr="0000397A" w:rsidRDefault="005C211E">
      <w:pPr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0397A">
        <w:rPr>
          <w:sz w:val="28"/>
          <w:szCs w:val="28"/>
        </w:rPr>
        <w:t xml:space="preserve">постановлением администрации </w:t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  <w:t>города Вятские Поляны</w:t>
      </w:r>
    </w:p>
    <w:p w:rsidR="005C211E" w:rsidRPr="0000397A" w:rsidRDefault="005C211E">
      <w:pPr>
        <w:jc w:val="both"/>
        <w:rPr>
          <w:sz w:val="28"/>
          <w:szCs w:val="28"/>
        </w:rPr>
      </w:pP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  <w:t>Кировской области</w:t>
      </w:r>
    </w:p>
    <w:p w:rsidR="005C211E" w:rsidRDefault="005C211E">
      <w:pPr>
        <w:ind w:right="-15"/>
        <w:jc w:val="both"/>
      </w:pP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  <w:t xml:space="preserve">от </w:t>
      </w:r>
      <w:r w:rsidR="005F44A3">
        <w:rPr>
          <w:sz w:val="28"/>
          <w:szCs w:val="28"/>
        </w:rPr>
        <w:t>16.08.2019</w:t>
      </w:r>
      <w:r w:rsidRPr="0000397A">
        <w:rPr>
          <w:sz w:val="28"/>
          <w:szCs w:val="28"/>
        </w:rPr>
        <w:t xml:space="preserve">  №</w:t>
      </w:r>
      <w:r w:rsidRPr="0000397A">
        <w:rPr>
          <w:sz w:val="28"/>
          <w:szCs w:val="28"/>
        </w:rPr>
        <w:tab/>
      </w:r>
      <w:r w:rsidR="005F44A3">
        <w:rPr>
          <w:sz w:val="28"/>
          <w:szCs w:val="28"/>
        </w:rPr>
        <w:t xml:space="preserve"> 1069</w:t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F74EF" w:rsidRDefault="008F74EF">
      <w:pPr>
        <w:ind w:right="-15"/>
        <w:jc w:val="both"/>
      </w:pPr>
    </w:p>
    <w:p w:rsidR="008F74EF" w:rsidRDefault="008F74EF">
      <w:pPr>
        <w:ind w:right="-15"/>
        <w:jc w:val="both"/>
      </w:pPr>
    </w:p>
    <w:p w:rsidR="008F74EF" w:rsidRDefault="008F74EF">
      <w:pPr>
        <w:ind w:right="-15"/>
        <w:jc w:val="both"/>
      </w:pPr>
    </w:p>
    <w:p w:rsidR="005C211E" w:rsidRDefault="005C211E">
      <w:pPr>
        <w:ind w:right="-15"/>
        <w:jc w:val="center"/>
        <w:rPr>
          <w:b/>
          <w:bCs/>
        </w:rPr>
      </w:pPr>
      <w:r>
        <w:tab/>
      </w:r>
      <w:r>
        <w:rPr>
          <w:b/>
          <w:bCs/>
        </w:rPr>
        <w:t xml:space="preserve">План </w:t>
      </w:r>
      <w:r>
        <w:rPr>
          <w:rFonts w:eastAsia="Arial"/>
          <w:b/>
          <w:bCs/>
        </w:rPr>
        <w:t>на 201</w:t>
      </w:r>
      <w:r w:rsidR="007E4B51">
        <w:rPr>
          <w:rFonts w:eastAsia="Arial"/>
          <w:b/>
          <w:bCs/>
        </w:rPr>
        <w:t>9</w:t>
      </w:r>
      <w:r>
        <w:rPr>
          <w:rFonts w:eastAsia="Arial"/>
          <w:b/>
          <w:bCs/>
        </w:rPr>
        <w:t xml:space="preserve"> год </w:t>
      </w:r>
      <w:r>
        <w:rPr>
          <w:b/>
          <w:bCs/>
        </w:rPr>
        <w:t xml:space="preserve">реализации </w:t>
      </w:r>
    </w:p>
    <w:p w:rsidR="005C211E" w:rsidRDefault="005C211E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1005"/>
      <w:r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городского округа город Вятские Поляны Кировской области </w:t>
      </w:r>
    </w:p>
    <w:p w:rsidR="005C211E" w:rsidRDefault="005C211E">
      <w:pPr>
        <w:pStyle w:val="ConsPlusNonformat"/>
        <w:jc w:val="center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«Развитие муниципального управления и другие обязательства муниципального образования» </w:t>
      </w:r>
      <w:r w:rsidR="008F74EF">
        <w:rPr>
          <w:rFonts w:ascii="Times New Roman" w:hAnsi="Times New Roman"/>
          <w:b/>
          <w:bCs/>
          <w:sz w:val="24"/>
          <w:szCs w:val="24"/>
        </w:rPr>
        <w:t>на 2014 – 2021 годы</w:t>
      </w:r>
    </w:p>
    <w:p w:rsidR="005C211E" w:rsidRDefault="005C211E">
      <w:pPr>
        <w:jc w:val="center"/>
      </w:pPr>
    </w:p>
    <w:tbl>
      <w:tblPr>
        <w:tblW w:w="0" w:type="auto"/>
        <w:tblInd w:w="71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622"/>
        <w:gridCol w:w="1050"/>
        <w:gridCol w:w="3071"/>
      </w:tblGrid>
      <w:tr w:rsidR="005C211E" w:rsidTr="00A778BC">
        <w:trPr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Ответственный исполнитель</w:t>
            </w:r>
          </w:p>
          <w:p w:rsidR="005C211E" w:rsidRDefault="005C211E">
            <w:pPr>
              <w:pStyle w:val="aa"/>
              <w:jc w:val="center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5C211E" w:rsidRDefault="005C211E">
            <w:pPr>
              <w:pStyle w:val="aa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Источники</w:t>
            </w:r>
          </w:p>
          <w:p w:rsidR="005C211E" w:rsidRDefault="005C211E">
            <w:pPr>
              <w:pStyle w:val="aa"/>
              <w:jc w:val="center"/>
            </w:pPr>
            <w:r>
              <w:t>финансирования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Финансирование на 201</w:t>
            </w:r>
            <w:r w:rsidR="007E4B51">
              <w:t>9</w:t>
            </w:r>
            <w:r>
              <w:t xml:space="preserve">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5C211E" w:rsidRDefault="005C211E">
            <w:pPr>
              <w:pStyle w:val="aa"/>
              <w:snapToGrid w:val="0"/>
              <w:jc w:val="center"/>
            </w:pPr>
            <w:r>
              <w:t>тыс. рублей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Ожидаемый</w:t>
            </w:r>
          </w:p>
          <w:p w:rsidR="005C211E" w:rsidRDefault="005C211E">
            <w:pPr>
              <w:pStyle w:val="aa"/>
              <w:jc w:val="center"/>
            </w:pPr>
            <w:r>
              <w:t xml:space="preserve">результат реализации </w:t>
            </w:r>
          </w:p>
          <w:p w:rsidR="005C211E" w:rsidRDefault="005C211E">
            <w:pPr>
              <w:pStyle w:val="aa"/>
              <w:jc w:val="center"/>
            </w:pPr>
            <w:r>
              <w:t>мероприятия муниципальной программы</w:t>
            </w:r>
          </w:p>
          <w:p w:rsidR="005C211E" w:rsidRDefault="005C211E">
            <w:pPr>
              <w:pStyle w:val="aa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5C211E" w:rsidTr="00A778BC">
        <w:trPr>
          <w:trHeight w:val="145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начало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окончание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A778BC">
        <w:trPr>
          <w:trHeight w:val="368"/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0CA" w:rsidRDefault="00FC40CA" w:rsidP="00FC40CA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t>31574,8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</w:tr>
      <w:tr w:rsidR="005C211E" w:rsidTr="00A778BC">
        <w:trPr>
          <w:trHeight w:val="52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A778BC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7E4B51">
            <w:pPr>
              <w:snapToGrid w:val="0"/>
              <w:jc w:val="center"/>
            </w:pPr>
            <w:r>
              <w:t>0,8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A778BC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jc w:val="center"/>
            </w:pPr>
            <w:r>
              <w:rPr>
                <w:szCs w:val="24"/>
              </w:rPr>
              <w:t>1062,4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A778BC"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C40CA">
            <w:pPr>
              <w:snapToGrid w:val="0"/>
              <w:jc w:val="center"/>
            </w:pPr>
            <w:r>
              <w:t>30511,6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</w:tbl>
    <w:p w:rsidR="00BE6D10" w:rsidRDefault="00BE6D10">
      <w:pPr>
        <w:rPr>
          <w:ins w:id="1" w:author="User4111" w:date="2018-07-04T08:49:00Z"/>
        </w:rPr>
      </w:pPr>
      <w:ins w:id="2" w:author="User4111" w:date="2018-07-04T08:49:00Z">
        <w:r>
          <w:br w:type="page"/>
        </w:r>
      </w:ins>
    </w:p>
    <w:tbl>
      <w:tblPr>
        <w:tblW w:w="14798" w:type="dxa"/>
        <w:tblInd w:w="71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622"/>
        <w:gridCol w:w="1200"/>
        <w:gridCol w:w="3071"/>
      </w:tblGrid>
      <w:tr w:rsidR="008F74EF" w:rsidTr="008F74EF"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Отдельное мероприятие </w:t>
            </w:r>
            <w:r>
              <w:rPr>
                <w:rFonts w:eastAsia="Arial" w:cs="Times New Roman"/>
                <w:szCs w:val="24"/>
                <w:shd w:val="clear" w:color="auto" w:fill="FFFFFF"/>
              </w:rPr>
              <w:t>«Функционирование администрации муниципального образования городского округа город Вятские Поляны Кировской области»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 xml:space="preserve">Начальник отдела документационного, кадрового обеспечения, 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Заведующий отделом ГО и ЧС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01.01.2019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Pr="00457FA3" w:rsidRDefault="00FC40CA" w:rsidP="00FC40CA">
            <w:pPr>
              <w:snapToGrid w:val="0"/>
              <w:jc w:val="center"/>
            </w:pPr>
            <w:r>
              <w:t>31497,0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  <w:r>
              <w:t>1. Прохождение муниципальными служащими повышения квалификации и профессиональной переподготовки.</w:t>
            </w:r>
          </w:p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t>2. Прохождение сотрудниками обучения на семинарах, конференциях, тренингах и др.</w:t>
            </w:r>
          </w:p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3. Отсутствие фактов несвоевременной выплаты за</w:t>
            </w:r>
            <w:r>
              <w:rPr>
                <w:rFonts w:eastAsia="Courier New"/>
                <w:shd w:val="clear" w:color="auto" w:fill="FFFFFF"/>
              </w:rPr>
              <w:softHyphen/>
              <w:t>работной платы.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4. Своевременное и в полном объеме материально — техническое обеспечение дея</w:t>
            </w:r>
            <w:r>
              <w:rPr>
                <w:rFonts w:eastAsia="Courier New"/>
                <w:shd w:val="clear" w:color="auto" w:fill="FFFFFF"/>
              </w:rPr>
              <w:softHyphen/>
              <w:t>тельности аппарата админи</w:t>
            </w:r>
            <w:r>
              <w:rPr>
                <w:rFonts w:eastAsia="Courier New"/>
                <w:shd w:val="clear" w:color="auto" w:fill="FFFFFF"/>
              </w:rPr>
              <w:softHyphen/>
              <w:t>страции города.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hd w:val="clear" w:color="auto" w:fill="FFFFFF"/>
              </w:rPr>
              <w:t>5. О</w:t>
            </w:r>
            <w:r>
              <w:t>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Arial"/>
                <w:shd w:val="clear" w:color="auto" w:fill="FFFFFF"/>
              </w:rPr>
            </w:pPr>
            <w:r>
              <w:t>6. Осуществление приема д</w:t>
            </w:r>
            <w:r>
              <w:rPr>
                <w:rStyle w:val="13pt"/>
                <w:sz w:val="24"/>
                <w:szCs w:val="24"/>
              </w:rPr>
              <w:t>ел, сдаваемых в муниципальный архив, выдача архивных справок.</w:t>
            </w:r>
          </w:p>
          <w:p w:rsidR="008F74EF" w:rsidRDefault="008F74EF" w:rsidP="00813118">
            <w:pPr>
              <w:pStyle w:val="2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Arial"/>
                <w:shd w:val="clear" w:color="auto" w:fill="FFFFFF"/>
              </w:rPr>
              <w:t xml:space="preserve">7. Использование по мере </w:t>
            </w:r>
            <w:proofErr w:type="gramStart"/>
            <w:r>
              <w:rPr>
                <w:rFonts w:eastAsia="Arial"/>
                <w:shd w:val="clear" w:color="auto" w:fill="FFFFFF"/>
              </w:rPr>
              <w:lastRenderedPageBreak/>
              <w:t>необходимости бюджетных ассигнований резервного фонда администрации города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для финансового обеспечения непредвиденных расходов администра</w:t>
            </w:r>
            <w:r>
              <w:rPr>
                <w:rFonts w:eastAsia="Courier New"/>
                <w:shd w:val="clear" w:color="auto" w:fill="FFFFFF"/>
              </w:rPr>
              <w:t>ции города</w:t>
            </w:r>
          </w:p>
        </w:tc>
      </w:tr>
      <w:tr w:rsidR="008F74EF" w:rsidTr="008F74EF">
        <w:tc>
          <w:tcPr>
            <w:tcW w:w="6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</w:pPr>
          </w:p>
        </w:tc>
        <w:tc>
          <w:tcPr>
            <w:tcW w:w="17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jc w:val="center"/>
            </w:pPr>
            <w:r>
              <w:t>1062,4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</w:p>
        </w:tc>
      </w:tr>
      <w:tr w:rsidR="008F74EF" w:rsidTr="008F74EF">
        <w:trPr>
          <w:trHeight w:val="713"/>
        </w:trPr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FC40CA" w:rsidP="00BE6D10">
            <w:pPr>
              <w:snapToGrid w:val="0"/>
              <w:jc w:val="center"/>
            </w:pPr>
            <w:r>
              <w:t>30434,6</w:t>
            </w:r>
          </w:p>
          <w:p w:rsidR="008F74EF" w:rsidRPr="00003473" w:rsidRDefault="008F74EF" w:rsidP="00BE6D10">
            <w:pPr>
              <w:snapToGrid w:val="0"/>
              <w:jc w:val="center"/>
            </w:pP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</w:tr>
      <w:tr w:rsidR="005C211E" w:rsidTr="008F74EF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A778BC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C37E26" w:rsidP="00C37E26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 w:rsidRPr="00C37E26">
              <w:rPr>
                <w:rFonts w:eastAsia="Arial"/>
                <w:shd w:val="clear" w:color="auto" w:fill="FFFFFF"/>
              </w:rPr>
              <w:t xml:space="preserve">Отдельное мероприятие  </w:t>
            </w:r>
            <w:r w:rsidR="00666474">
              <w:rPr>
                <w:rFonts w:eastAsia="Arial"/>
                <w:shd w:val="clear" w:color="auto" w:fill="FFFFFF"/>
              </w:rPr>
              <w:t>«</w:t>
            </w:r>
            <w:r>
              <w:rPr>
                <w:rFonts w:eastAsia="Arial"/>
                <w:shd w:val="clear" w:color="auto" w:fill="FFFFFF"/>
              </w:rPr>
              <w:t>Составление списков присяжных заседателей</w:t>
            </w:r>
            <w:r w:rsidR="00666474">
              <w:rPr>
                <w:rFonts w:eastAsia="Arial"/>
                <w:shd w:val="clear" w:color="auto" w:fill="FFFFFF"/>
              </w:rPr>
              <w:t>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8F74EF" w:rsidP="008F74EF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  <w:r w:rsidR="005C211E">
              <w:rPr>
                <w:szCs w:val="24"/>
              </w:rPr>
              <w:t>.</w:t>
            </w:r>
            <w:r>
              <w:rPr>
                <w:szCs w:val="24"/>
              </w:rPr>
              <w:t>12</w:t>
            </w:r>
            <w:r w:rsidR="005C211E">
              <w:rPr>
                <w:szCs w:val="24"/>
              </w:rPr>
              <w:t>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666474">
            <w:pPr>
              <w:pStyle w:val="aa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</w:t>
            </w:r>
            <w:r w:rsidR="005C211E">
              <w:rPr>
                <w:szCs w:val="24"/>
              </w:rPr>
              <w:t xml:space="preserve">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0,8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666474" w:rsidP="00666474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hd w:val="clear" w:color="auto" w:fill="FFFFFF"/>
              </w:rPr>
              <w:t>Публикация, с</w:t>
            </w:r>
            <w:r w:rsidRPr="00666474">
              <w:rPr>
                <w:rFonts w:eastAsia="Courier New"/>
                <w:shd w:val="clear" w:color="auto" w:fill="FFFFFF"/>
              </w:rPr>
              <w:t>оставление</w:t>
            </w:r>
            <w:r>
              <w:rPr>
                <w:rFonts w:eastAsia="Courier New"/>
                <w:shd w:val="clear" w:color="auto" w:fill="FFFFFF"/>
              </w:rPr>
              <w:t>, внесение изменений в</w:t>
            </w:r>
            <w:r w:rsidRPr="00666474">
              <w:rPr>
                <w:rFonts w:eastAsia="Courier New"/>
                <w:shd w:val="clear" w:color="auto" w:fill="FFFFFF"/>
              </w:rPr>
              <w:t xml:space="preserve"> списк</w:t>
            </w:r>
            <w:r>
              <w:rPr>
                <w:rFonts w:eastAsia="Courier New"/>
                <w:shd w:val="clear" w:color="auto" w:fill="FFFFFF"/>
              </w:rPr>
              <w:t>и</w:t>
            </w:r>
            <w:r w:rsidRPr="00666474">
              <w:rPr>
                <w:rFonts w:eastAsia="Courier New"/>
                <w:shd w:val="clear" w:color="auto" w:fill="FFFFFF"/>
              </w:rPr>
              <w:t xml:space="preserve"> присяжных заседателей</w:t>
            </w:r>
          </w:p>
        </w:tc>
      </w:tr>
      <w:tr w:rsidR="005C211E" w:rsidTr="00271EDA">
        <w:trPr>
          <w:trHeight w:val="416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3</w:t>
            </w:r>
            <w:r w:rsidR="00A778BC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«У</w:t>
            </w:r>
            <w:r>
              <w:rPr>
                <w:rFonts w:eastAsia="Courier New"/>
                <w:shd w:val="clear" w:color="auto" w:fill="FFFFFF"/>
              </w:rPr>
              <w:t>плата взносов за уча</w:t>
            </w:r>
            <w:r>
              <w:rPr>
                <w:rFonts w:eastAsia="Courier New"/>
                <w:shd w:val="clear" w:color="auto" w:fill="FFFFFF"/>
              </w:rPr>
              <w:softHyphen/>
              <w:t>стие в деятельности Ассо</w:t>
            </w:r>
            <w:r>
              <w:rPr>
                <w:rFonts w:eastAsia="Courier New"/>
                <w:shd w:val="clear" w:color="auto" w:fill="FFFFFF"/>
              </w:rPr>
              <w:softHyphen/>
              <w:t>циации «Совет муници</w:t>
            </w:r>
            <w:r>
              <w:rPr>
                <w:rFonts w:eastAsia="Courier New"/>
                <w:shd w:val="clear" w:color="auto" w:fill="FFFFFF"/>
              </w:rPr>
              <w:softHyphen/>
              <w:t>пальных образований Ки</w:t>
            </w:r>
            <w:r>
              <w:rPr>
                <w:rFonts w:eastAsia="Courier New"/>
                <w:shd w:val="clear" w:color="auto" w:fill="FFFFFF"/>
              </w:rPr>
              <w:softHyphen/>
              <w:t>ровской области»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</w:t>
            </w:r>
            <w:r w:rsidR="00FB1AF0">
              <w:rPr>
                <w:szCs w:val="24"/>
              </w:rPr>
              <w:t>19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0D3" w:rsidRDefault="00FB1AF0">
            <w:pPr>
              <w:snapToGrid w:val="0"/>
              <w:jc w:val="center"/>
            </w:pPr>
            <w:r>
              <w:t>77</w:t>
            </w:r>
            <w:r w:rsidR="008F74EF">
              <w:t>,0</w:t>
            </w:r>
          </w:p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 w:rsidP="00271EDA">
            <w:pPr>
              <w:shd w:val="clear" w:color="auto" w:fill="FFFFFF"/>
              <w:autoSpaceDE w:val="0"/>
              <w:snapToGrid w:val="0"/>
              <w:spacing w:line="100" w:lineRule="atLeast"/>
              <w:ind w:right="20"/>
              <w:jc w:val="both"/>
            </w:pPr>
            <w:r>
              <w:rPr>
                <w:rFonts w:eastAsia="Courier New"/>
                <w:shd w:val="clear" w:color="auto" w:fill="FFFFFF"/>
              </w:rPr>
              <w:t>Взаимодействие с Ассоциацией «Совет муниципальных образований Кировской области» по решению социальных, экономических и иных проблем, связанных с осуществлением местного самоуправления в городе Вятские Поляны, обеспечивающее использование в деятельности администрации города информации и методических рекомендаций по вопросам организации и осуществления местного самоуправле</w:t>
            </w:r>
            <w:r>
              <w:rPr>
                <w:rFonts w:eastAsia="Courier New"/>
                <w:shd w:val="clear" w:color="auto" w:fill="FFFFFF"/>
              </w:rPr>
              <w:softHyphen/>
              <w:t>ния, представляемых АСМО</w:t>
            </w:r>
          </w:p>
        </w:tc>
      </w:tr>
    </w:tbl>
    <w:p w:rsidR="005C211E" w:rsidRDefault="005C211E">
      <w:pPr>
        <w:autoSpaceDE w:val="0"/>
        <w:spacing w:line="220" w:lineRule="exact"/>
        <w:ind w:firstLine="340"/>
        <w:jc w:val="both"/>
      </w:pPr>
    </w:p>
    <w:sectPr w:rsidR="005C211E" w:rsidSect="00271EDA">
      <w:pgSz w:w="16838" w:h="11906" w:orient="landscape"/>
      <w:pgMar w:top="1134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473"/>
    <w:rsid w:val="00003473"/>
    <w:rsid w:val="0000397A"/>
    <w:rsid w:val="00186A4B"/>
    <w:rsid w:val="001F78CE"/>
    <w:rsid w:val="002320D3"/>
    <w:rsid w:val="00271EDA"/>
    <w:rsid w:val="003445B5"/>
    <w:rsid w:val="00365613"/>
    <w:rsid w:val="003C32D1"/>
    <w:rsid w:val="00457FA3"/>
    <w:rsid w:val="004F6D6D"/>
    <w:rsid w:val="005C211E"/>
    <w:rsid w:val="005F44A3"/>
    <w:rsid w:val="00666474"/>
    <w:rsid w:val="007E4B51"/>
    <w:rsid w:val="00813118"/>
    <w:rsid w:val="008F74EF"/>
    <w:rsid w:val="00A21CE1"/>
    <w:rsid w:val="00A4521D"/>
    <w:rsid w:val="00A778BC"/>
    <w:rsid w:val="00BE6D10"/>
    <w:rsid w:val="00C37E26"/>
    <w:rsid w:val="00D70D33"/>
    <w:rsid w:val="00F37396"/>
    <w:rsid w:val="00FB1AF0"/>
    <w:rsid w:val="00FC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6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6D6D"/>
  </w:style>
  <w:style w:type="character" w:customStyle="1" w:styleId="WW-Absatz-Standardschriftart">
    <w:name w:val="WW-Absatz-Standardschriftart"/>
    <w:rsid w:val="004F6D6D"/>
  </w:style>
  <w:style w:type="character" w:customStyle="1" w:styleId="WW-Absatz-Standardschriftart1">
    <w:name w:val="WW-Absatz-Standardschriftart1"/>
    <w:rsid w:val="004F6D6D"/>
  </w:style>
  <w:style w:type="character" w:customStyle="1" w:styleId="WW-Absatz-Standardschriftart11">
    <w:name w:val="WW-Absatz-Standardschriftart11"/>
    <w:rsid w:val="004F6D6D"/>
  </w:style>
  <w:style w:type="character" w:customStyle="1" w:styleId="WW-Absatz-Standardschriftart111">
    <w:name w:val="WW-Absatz-Standardschriftart111"/>
    <w:rsid w:val="004F6D6D"/>
  </w:style>
  <w:style w:type="character" w:customStyle="1" w:styleId="WW-Absatz-Standardschriftart1111">
    <w:name w:val="WW-Absatz-Standardschriftart1111"/>
    <w:rsid w:val="004F6D6D"/>
  </w:style>
  <w:style w:type="character" w:customStyle="1" w:styleId="1">
    <w:name w:val="Основной шрифт абзаца1"/>
    <w:rsid w:val="004F6D6D"/>
  </w:style>
  <w:style w:type="character" w:customStyle="1" w:styleId="a3">
    <w:name w:val="Основной текст_"/>
    <w:rsid w:val="004F6D6D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4F6D6D"/>
  </w:style>
  <w:style w:type="character" w:customStyle="1" w:styleId="a4">
    <w:name w:val="Символ нумерации"/>
    <w:rsid w:val="004F6D6D"/>
  </w:style>
  <w:style w:type="paragraph" w:customStyle="1" w:styleId="a5">
    <w:name w:val="Заголовок"/>
    <w:basedOn w:val="a"/>
    <w:next w:val="a6"/>
    <w:rsid w:val="004F6D6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4F6D6D"/>
    <w:pPr>
      <w:spacing w:after="120"/>
    </w:pPr>
  </w:style>
  <w:style w:type="paragraph" w:styleId="a7">
    <w:name w:val="List"/>
    <w:basedOn w:val="a6"/>
    <w:rsid w:val="004F6D6D"/>
    <w:rPr>
      <w:rFonts w:cs="Tahoma"/>
    </w:rPr>
  </w:style>
  <w:style w:type="paragraph" w:styleId="a8">
    <w:name w:val="caption"/>
    <w:basedOn w:val="a"/>
    <w:qFormat/>
    <w:rsid w:val="004F6D6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4F6D6D"/>
    <w:pPr>
      <w:suppressLineNumbers/>
    </w:pPr>
    <w:rPr>
      <w:rFonts w:cs="Tahoma"/>
    </w:rPr>
  </w:style>
  <w:style w:type="paragraph" w:customStyle="1" w:styleId="WW-">
    <w:name w:val="WW-Заголовок"/>
    <w:basedOn w:val="a5"/>
    <w:next w:val="a9"/>
    <w:rsid w:val="004F6D6D"/>
  </w:style>
  <w:style w:type="paragraph" w:styleId="a9">
    <w:name w:val="Subtitle"/>
    <w:basedOn w:val="a5"/>
    <w:next w:val="a6"/>
    <w:qFormat/>
    <w:rsid w:val="004F6D6D"/>
    <w:pPr>
      <w:jc w:val="center"/>
    </w:pPr>
    <w:rPr>
      <w:i/>
      <w:iCs/>
    </w:rPr>
  </w:style>
  <w:style w:type="paragraph" w:styleId="aa">
    <w:name w:val="No Spacing"/>
    <w:qFormat/>
    <w:rsid w:val="004F6D6D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b">
    <w:name w:val="Содержимое таблицы"/>
    <w:basedOn w:val="a"/>
    <w:rsid w:val="004F6D6D"/>
    <w:pPr>
      <w:suppressLineNumbers/>
    </w:pPr>
  </w:style>
  <w:style w:type="paragraph" w:customStyle="1" w:styleId="ConsPlusNonformat">
    <w:name w:val="ConsPlusNonformat"/>
    <w:next w:val="a"/>
    <w:rsid w:val="004F6D6D"/>
    <w:pPr>
      <w:widowControl w:val="0"/>
      <w:suppressAutoHyphens/>
      <w:autoSpaceDE w:val="0"/>
    </w:pPr>
    <w:rPr>
      <w:rFonts w:ascii="Courier New" w:eastAsia="Courier New" w:hAnsi="Courier New"/>
      <w:kern w:val="1"/>
    </w:rPr>
  </w:style>
  <w:style w:type="paragraph" w:customStyle="1" w:styleId="ConsPlusDocList">
    <w:name w:val="ConsPlusDocList"/>
    <w:next w:val="a"/>
    <w:rsid w:val="004F6D6D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c">
    <w:name w:val="Заголовок таблицы"/>
    <w:basedOn w:val="ab"/>
    <w:rsid w:val="004F6D6D"/>
    <w:pPr>
      <w:jc w:val="center"/>
    </w:pPr>
    <w:rPr>
      <w:b/>
      <w:bCs/>
    </w:rPr>
  </w:style>
  <w:style w:type="paragraph" w:customStyle="1" w:styleId="ConsPlusCell">
    <w:name w:val="ConsPlusCell"/>
    <w:next w:val="a"/>
    <w:rsid w:val="004F6D6D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2">
    <w:name w:val="Основной текст2"/>
    <w:basedOn w:val="a"/>
    <w:rsid w:val="004F6D6D"/>
  </w:style>
  <w:style w:type="paragraph" w:customStyle="1" w:styleId="11">
    <w:name w:val="Основной текст1"/>
    <w:basedOn w:val="a"/>
    <w:rsid w:val="004F6D6D"/>
    <w:pPr>
      <w:shd w:val="clear" w:color="auto" w:fill="FFFFFF"/>
      <w:spacing w:line="0" w:lineRule="atLeast"/>
    </w:pPr>
    <w:rPr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BE6D10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E6D10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6A748-D4A2-426C-9B22-7FEEAAD89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User4111</dc:creator>
  <cp:keywords/>
  <cp:lastModifiedBy>User2306</cp:lastModifiedBy>
  <cp:revision>3</cp:revision>
  <cp:lastPrinted>2019-08-14T04:07:00Z</cp:lastPrinted>
  <dcterms:created xsi:type="dcterms:W3CDTF">2019-08-26T12:13:00Z</dcterms:created>
  <dcterms:modified xsi:type="dcterms:W3CDTF">2019-08-26T12:18:00Z</dcterms:modified>
</cp:coreProperties>
</file>