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E" w:rsidRDefault="005C211E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УТВЕРЖДЕН</w:t>
      </w:r>
      <w:proofErr w:type="gramEnd"/>
    </w:p>
    <w:p w:rsidR="005C211E" w:rsidRDefault="005C21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постановлением 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города Вятские Поляны</w:t>
      </w:r>
    </w:p>
    <w:p w:rsidR="005C211E" w:rsidRDefault="005C21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Кировской области</w:t>
      </w:r>
    </w:p>
    <w:p w:rsidR="005C211E" w:rsidRDefault="005C211E">
      <w:pPr>
        <w:ind w:right="-1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BD4CBE">
        <w:t>30.11.2018 № 2010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211E" w:rsidRDefault="005C211E">
      <w:pPr>
        <w:ind w:right="-15"/>
        <w:jc w:val="center"/>
        <w:rPr>
          <w:b/>
          <w:bCs/>
        </w:rPr>
      </w:pP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 xml:space="preserve">на 2018 год </w:t>
      </w:r>
      <w:r>
        <w:rPr>
          <w:b/>
          <w:bCs/>
        </w:rPr>
        <w:t xml:space="preserve">реализации </w:t>
      </w:r>
    </w:p>
    <w:p w:rsidR="005C211E" w:rsidRDefault="005C211E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5C211E" w:rsidRDefault="005C211E">
      <w:pPr>
        <w:pStyle w:val="ConsPlusNonformat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</w:p>
    <w:p w:rsidR="005C211E" w:rsidRDefault="005C211E">
      <w:pPr>
        <w:jc w:val="center"/>
      </w:pPr>
      <w:r>
        <w:rPr>
          <w:b/>
          <w:bCs/>
        </w:rPr>
        <w:t>на 2014-2021 годы</w:t>
      </w:r>
    </w:p>
    <w:p w:rsidR="005C211E" w:rsidRDefault="005C211E">
      <w:pPr>
        <w:jc w:val="center"/>
      </w:pPr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472"/>
        <w:gridCol w:w="1200"/>
        <w:gridCol w:w="3071"/>
      </w:tblGrid>
      <w:tr w:rsidR="005C211E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Ответственный исполнитель</w:t>
            </w:r>
          </w:p>
          <w:p w:rsidR="005C211E" w:rsidRDefault="005C211E">
            <w:pPr>
              <w:pStyle w:val="aa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5C211E" w:rsidRDefault="005C211E">
            <w:pPr>
              <w:pStyle w:val="aa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Источники</w:t>
            </w:r>
          </w:p>
          <w:p w:rsidR="005C211E" w:rsidRDefault="005C211E">
            <w:pPr>
              <w:pStyle w:val="aa"/>
              <w:jc w:val="center"/>
            </w:pPr>
            <w:r>
              <w:t>финансирования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Финансирование на 2018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5C211E" w:rsidRDefault="005C211E">
            <w:pPr>
              <w:pStyle w:val="aa"/>
              <w:snapToGrid w:val="0"/>
              <w:jc w:val="center"/>
            </w:pPr>
            <w:r>
              <w:t>тыс. рублей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Ожидаемый</w:t>
            </w:r>
          </w:p>
          <w:p w:rsidR="005C211E" w:rsidRDefault="005C211E">
            <w:pPr>
              <w:pStyle w:val="aa"/>
              <w:jc w:val="center"/>
            </w:pPr>
            <w:r>
              <w:t xml:space="preserve">результат реализации </w:t>
            </w:r>
          </w:p>
          <w:p w:rsidR="005C211E" w:rsidRDefault="005C211E">
            <w:pPr>
              <w:pStyle w:val="aa"/>
              <w:jc w:val="center"/>
            </w:pPr>
            <w:r>
              <w:t>мероприятия муниципальной программы</w:t>
            </w:r>
          </w:p>
          <w:p w:rsidR="005C211E" w:rsidRDefault="005C211E">
            <w:pPr>
              <w:pStyle w:val="aa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C211E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начало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окончание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>
        <w:trPr>
          <w:trHeight w:val="36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FA3" w:rsidRDefault="00457FA3" w:rsidP="00457FA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t>32711,3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5C211E">
        <w:trPr>
          <w:trHeight w:val="52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федераль</w:t>
            </w:r>
            <w:proofErr w:type="spellEnd"/>
          </w:p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ный</w:t>
            </w:r>
            <w:proofErr w:type="spellEnd"/>
            <w:r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t>11,9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457FA3">
            <w:pPr>
              <w:pStyle w:val="aa"/>
              <w:snapToGrid w:val="0"/>
              <w:jc w:val="center"/>
            </w:pPr>
            <w:r>
              <w:rPr>
                <w:szCs w:val="24"/>
              </w:rPr>
              <w:t>1923,2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457FA3">
            <w:pPr>
              <w:snapToGrid w:val="0"/>
              <w:jc w:val="center"/>
            </w:pPr>
            <w:r>
              <w:t>30776,2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</w:tbl>
    <w:p w:rsidR="00BE6D10" w:rsidRDefault="00BE6D10">
      <w:pPr>
        <w:rPr>
          <w:ins w:id="1" w:author="User4111" w:date="2018-07-04T08:49:00Z"/>
        </w:rPr>
      </w:pPr>
      <w:ins w:id="2" w:author="User4111" w:date="2018-07-04T08:49:00Z">
        <w:r>
          <w:br w:type="page"/>
        </w:r>
      </w:ins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472"/>
        <w:gridCol w:w="1200"/>
        <w:gridCol w:w="3071"/>
      </w:tblGrid>
      <w:tr w:rsidR="005C211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3445B5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1</w:t>
            </w:r>
            <w:r w:rsidR="005C211E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spacing w:line="100" w:lineRule="atLeast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5C211E" w:rsidRDefault="005C211E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5C211E" w:rsidRDefault="005C211E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5C211E" w:rsidRDefault="005C211E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Pr="00457FA3" w:rsidRDefault="00457FA3">
            <w:pPr>
              <w:snapToGrid w:val="0"/>
              <w:jc w:val="center"/>
            </w:pPr>
            <w:r>
              <w:t>32373,7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</w:t>
            </w:r>
            <w:r>
              <w:softHyphen/>
              <w:t>ыми служащи</w:t>
            </w:r>
            <w:r>
              <w:softHyphen/>
              <w:t>ми повышения квалификации и профессиональной пере</w:t>
            </w:r>
            <w:r>
              <w:softHyphen/>
              <w:t>подготовки.</w:t>
            </w:r>
          </w:p>
          <w:p w:rsidR="005C211E" w:rsidRDefault="005C211E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t>2. Прохождение сотрудника</w:t>
            </w:r>
            <w:r>
              <w:softHyphen/>
              <w:t>ми обучения на семинарах, конференциях, тренингах и др.</w:t>
            </w:r>
          </w:p>
          <w:p w:rsidR="005C211E" w:rsidRDefault="005C211E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</w:t>
            </w:r>
            <w:r>
              <w:rPr>
                <w:rFonts w:eastAsia="Courier New"/>
                <w:shd w:val="clear" w:color="auto" w:fill="FFFFFF"/>
              </w:rPr>
              <w:softHyphen/>
              <w:t>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5C211E" w:rsidRDefault="005C211E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</w:t>
            </w:r>
            <w:r>
              <w:rPr>
                <w:rFonts w:eastAsia="Courier New"/>
                <w:shd w:val="clear" w:color="auto" w:fill="FFFFFF"/>
              </w:rPr>
              <w:softHyphen/>
              <w:t>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5C211E" w:rsidRDefault="005C211E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5C211E" w:rsidRDefault="005C211E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Arial"/>
                <w:shd w:val="clear" w:color="auto" w:fill="FFFFFF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</w:t>
            </w:r>
            <w:r>
              <w:rPr>
                <w:rStyle w:val="13pt"/>
                <w:sz w:val="24"/>
                <w:szCs w:val="24"/>
              </w:rPr>
              <w:softHyphen/>
              <w:t>пальный архив, выдача ар</w:t>
            </w:r>
            <w:r>
              <w:rPr>
                <w:rStyle w:val="13pt"/>
                <w:sz w:val="24"/>
                <w:szCs w:val="24"/>
              </w:rPr>
              <w:softHyphen/>
              <w:t>хивных справок.</w:t>
            </w:r>
          </w:p>
          <w:p w:rsidR="005C211E" w:rsidRDefault="005C211E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</w:t>
            </w:r>
            <w:r>
              <w:rPr>
                <w:rFonts w:eastAsia="Arial"/>
                <w:shd w:val="clear" w:color="auto" w:fill="FFFFFF"/>
              </w:rPr>
              <w:softHyphen/>
              <w:t>ния непредвиден</w:t>
            </w:r>
            <w:r>
              <w:rPr>
                <w:rFonts w:eastAsia="Arial"/>
                <w:shd w:val="clear" w:color="auto" w:fill="FFFFFF"/>
              </w:rPr>
              <w:softHyphen/>
              <w:t>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5C211E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457FA3">
            <w:pPr>
              <w:snapToGrid w:val="0"/>
              <w:jc w:val="center"/>
            </w:pPr>
            <w:r>
              <w:t>1923,2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5C211E">
        <w:trPr>
          <w:trHeight w:val="713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D10" w:rsidRDefault="00457FA3" w:rsidP="00BE6D10">
            <w:pPr>
              <w:snapToGrid w:val="0"/>
              <w:jc w:val="center"/>
            </w:pPr>
            <w:r>
              <w:t>30450,5</w:t>
            </w:r>
          </w:p>
          <w:p w:rsidR="00BE6D10" w:rsidRPr="00003473" w:rsidRDefault="00BE6D10" w:rsidP="00BE6D10">
            <w:pPr>
              <w:snapToGrid w:val="0"/>
              <w:jc w:val="center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>
        <w:tblPrEx>
          <w:tblCellMar>
            <w:top w:w="108" w:type="dxa"/>
            <w:bottom w:w="108" w:type="dxa"/>
          </w:tblCellMar>
        </w:tblPrEx>
        <w:trPr>
          <w:trHeight w:val="2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3445B5" w:rsidP="00666474">
            <w:pPr>
              <w:pStyle w:val="aa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66474" w:rsidRDefault="00666474" w:rsidP="00666474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6664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Отдельное мероприятие «Осуществление действий, необходимых для оказания социальной помощи </w:t>
            </w:r>
            <w:proofErr w:type="spellStart"/>
            <w:r w:rsidRPr="006664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насе¬лению</w:t>
            </w:r>
            <w:proofErr w:type="spellEnd"/>
            <w:r w:rsidRPr="006664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3445B5">
            <w:pPr>
              <w:pStyle w:val="aa"/>
              <w:snapToGrid w:val="0"/>
              <w:jc w:val="center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ConsPlusDocList"/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Получение Почетными гра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жданами города Вятские Поля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ны возмещения расходов по оплате коммунальных услуг</w:t>
            </w:r>
          </w:p>
        </w:tc>
      </w:tr>
      <w:tr w:rsidR="005C211E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 w:rsidP="00C37E26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 w:rsidRPr="00C37E26">
              <w:rPr>
                <w:rFonts w:eastAsia="Arial"/>
                <w:shd w:val="clear" w:color="auto" w:fill="FFFFFF"/>
              </w:rPr>
              <w:t xml:space="preserve">Отдельное мероприятие  </w:t>
            </w:r>
            <w:r w:rsidR="00666474">
              <w:rPr>
                <w:rFonts w:eastAsia="Arial"/>
                <w:shd w:val="clear" w:color="auto" w:fill="FFFFFF"/>
              </w:rPr>
              <w:t>«</w:t>
            </w:r>
            <w:r>
              <w:rPr>
                <w:rFonts w:eastAsia="Arial"/>
                <w:shd w:val="clear" w:color="auto" w:fill="FFFFFF"/>
              </w:rPr>
              <w:t>Составление списков присяжных заседателей</w:t>
            </w:r>
            <w:r w:rsidR="00666474">
              <w:rPr>
                <w:rFonts w:eastAsia="Arial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01.07.2018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</w:t>
            </w:r>
            <w:r w:rsidR="005C211E"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11,9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 w:rsidP="00666474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hd w:val="clear" w:color="auto" w:fill="FFFFFF"/>
              </w:rPr>
              <w:t>Публикация, с</w:t>
            </w:r>
            <w:r w:rsidRPr="00666474">
              <w:rPr>
                <w:rFonts w:eastAsia="Courier New"/>
                <w:shd w:val="clear" w:color="auto" w:fill="FFFFFF"/>
              </w:rPr>
              <w:t>оставление</w:t>
            </w:r>
            <w:r>
              <w:rPr>
                <w:rFonts w:eastAsia="Courier New"/>
                <w:shd w:val="clear" w:color="auto" w:fill="FFFFFF"/>
              </w:rPr>
              <w:t>, внесение изменений в</w:t>
            </w:r>
            <w:r w:rsidRPr="00666474">
              <w:rPr>
                <w:rFonts w:eastAsia="Courier New"/>
                <w:shd w:val="clear" w:color="auto" w:fill="FFFFFF"/>
              </w:rPr>
              <w:t xml:space="preserve"> списк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Pr="00666474">
              <w:rPr>
                <w:rFonts w:eastAsia="Courier New"/>
                <w:shd w:val="clear" w:color="auto" w:fill="FFFFFF"/>
              </w:rPr>
              <w:t xml:space="preserve"> присяжных заседателей</w:t>
            </w:r>
          </w:p>
        </w:tc>
      </w:tr>
      <w:tr w:rsidR="005C211E">
        <w:trPr>
          <w:trHeight w:val="14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0D3" w:rsidRDefault="002320D3">
            <w:pPr>
              <w:snapToGrid w:val="0"/>
              <w:jc w:val="center"/>
            </w:pPr>
            <w:r>
              <w:t>57,7</w:t>
            </w:r>
          </w:p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rPr>
                <w:rFonts w:eastAsia="Courier New"/>
                <w:shd w:val="clear" w:color="auto" w:fill="FFFFFF"/>
              </w:rPr>
              <w:t>Взаимодействие с Ассоциа</w:t>
            </w:r>
            <w:r>
              <w:rPr>
                <w:rFonts w:eastAsia="Courier New"/>
                <w:shd w:val="clear" w:color="auto" w:fill="FFFFFF"/>
              </w:rPr>
              <w:softHyphen/>
              <w:t>цией «Совет муниципальных образований Кировской обла</w:t>
            </w:r>
            <w:r>
              <w:rPr>
                <w:rFonts w:eastAsia="Courier New"/>
                <w:shd w:val="clear" w:color="auto" w:fill="FFFFFF"/>
              </w:rPr>
              <w:softHyphen/>
              <w:t>сти» по решению социаль</w:t>
            </w:r>
            <w:r>
              <w:rPr>
                <w:rFonts w:eastAsia="Courier New"/>
                <w:shd w:val="clear" w:color="auto" w:fill="FFFFFF"/>
              </w:rPr>
              <w:softHyphen/>
              <w:t>ных, экономических и иных проблем, связанных с осуще</w:t>
            </w:r>
            <w:r>
              <w:rPr>
                <w:rFonts w:eastAsia="Courier New"/>
                <w:shd w:val="clear" w:color="auto" w:fill="FFFFFF"/>
              </w:rPr>
              <w:softHyphen/>
              <w:t>ствлением местного само</w:t>
            </w:r>
            <w:r>
              <w:rPr>
                <w:rFonts w:eastAsia="Courier New"/>
                <w:shd w:val="clear" w:color="auto" w:fill="FFFFFF"/>
              </w:rPr>
              <w:softHyphen/>
              <w:t xml:space="preserve">управления в городе Вятские Поляны, </w:t>
            </w:r>
            <w:r>
              <w:rPr>
                <w:rFonts w:eastAsia="Courier New"/>
                <w:shd w:val="clear" w:color="auto" w:fill="FFFFFF"/>
              </w:rPr>
              <w:lastRenderedPageBreak/>
              <w:t>обеспечивающее ис</w:t>
            </w:r>
            <w:r>
              <w:rPr>
                <w:rFonts w:eastAsia="Courier New"/>
                <w:shd w:val="clear" w:color="auto" w:fill="FFFFFF"/>
              </w:rPr>
              <w:softHyphen/>
              <w:t>пользование в деятельности администрации города ин</w:t>
            </w:r>
            <w:r>
              <w:rPr>
                <w:rFonts w:eastAsia="Courier New"/>
                <w:shd w:val="clear" w:color="auto" w:fill="FFFFFF"/>
              </w:rPr>
              <w:softHyphen/>
              <w:t>формации и методических рекомендаций по вопросам организации и осуществле</w:t>
            </w:r>
            <w:r>
              <w:rPr>
                <w:rFonts w:eastAsia="Courier New"/>
                <w:shd w:val="clear" w:color="auto" w:fill="FFFFFF"/>
              </w:rPr>
              <w:softHyphen/>
              <w:t>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  <w:tr w:rsidR="005C211E">
        <w:trPr>
          <w:trHeight w:val="14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</w:pPr>
            <w:r>
              <w:rPr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66647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t xml:space="preserve">Отдельное мероприятие </w:t>
            </w:r>
            <w:r w:rsidR="00666474">
              <w:t>«Проведение дополнительных выборов депутата Вятскополянской городской Думы по одномандатному избирательному округу»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31.12.2018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457FA3">
            <w:pPr>
              <w:snapToGrid w:val="0"/>
              <w:jc w:val="center"/>
            </w:pPr>
            <w:r>
              <w:t>230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 w:rsidRPr="00666474">
              <w:t>Проведение дополнительных выборов депутата Вятскополянской городской Думы по одномандатному избирательному округу</w:t>
            </w:r>
          </w:p>
        </w:tc>
      </w:tr>
    </w:tbl>
    <w:p w:rsidR="005C211E" w:rsidRDefault="005C211E">
      <w:pPr>
        <w:autoSpaceDE w:val="0"/>
        <w:spacing w:line="220" w:lineRule="exact"/>
        <w:ind w:firstLine="340"/>
        <w:jc w:val="both"/>
      </w:pPr>
    </w:p>
    <w:sectPr w:rsidR="005C211E" w:rsidSect="00C326FA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73"/>
    <w:rsid w:val="00003473"/>
    <w:rsid w:val="001F78CE"/>
    <w:rsid w:val="002320D3"/>
    <w:rsid w:val="003445B5"/>
    <w:rsid w:val="003C32D1"/>
    <w:rsid w:val="00457FA3"/>
    <w:rsid w:val="005C211E"/>
    <w:rsid w:val="00666474"/>
    <w:rsid w:val="00897BA9"/>
    <w:rsid w:val="00A21CE1"/>
    <w:rsid w:val="00BD4CBE"/>
    <w:rsid w:val="00BE6D10"/>
    <w:rsid w:val="00C326FA"/>
    <w:rsid w:val="00C3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FA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326FA"/>
  </w:style>
  <w:style w:type="character" w:customStyle="1" w:styleId="WW-Absatz-Standardschriftart">
    <w:name w:val="WW-Absatz-Standardschriftart"/>
    <w:rsid w:val="00C326FA"/>
  </w:style>
  <w:style w:type="character" w:customStyle="1" w:styleId="WW-Absatz-Standardschriftart1">
    <w:name w:val="WW-Absatz-Standardschriftart1"/>
    <w:rsid w:val="00C326FA"/>
  </w:style>
  <w:style w:type="character" w:customStyle="1" w:styleId="WW-Absatz-Standardschriftart11">
    <w:name w:val="WW-Absatz-Standardschriftart11"/>
    <w:rsid w:val="00C326FA"/>
  </w:style>
  <w:style w:type="character" w:customStyle="1" w:styleId="WW-Absatz-Standardschriftart111">
    <w:name w:val="WW-Absatz-Standardschriftart111"/>
    <w:rsid w:val="00C326FA"/>
  </w:style>
  <w:style w:type="character" w:customStyle="1" w:styleId="WW-Absatz-Standardschriftart1111">
    <w:name w:val="WW-Absatz-Standardschriftart1111"/>
    <w:rsid w:val="00C326FA"/>
  </w:style>
  <w:style w:type="character" w:customStyle="1" w:styleId="1">
    <w:name w:val="Основной шрифт абзаца1"/>
    <w:rsid w:val="00C326FA"/>
  </w:style>
  <w:style w:type="character" w:customStyle="1" w:styleId="a3">
    <w:name w:val="Основной текст_"/>
    <w:rsid w:val="00C326FA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C326FA"/>
  </w:style>
  <w:style w:type="character" w:customStyle="1" w:styleId="a4">
    <w:name w:val="Символ нумерации"/>
    <w:rsid w:val="00C326FA"/>
  </w:style>
  <w:style w:type="paragraph" w:customStyle="1" w:styleId="a5">
    <w:name w:val="Заголовок"/>
    <w:basedOn w:val="a"/>
    <w:next w:val="a6"/>
    <w:rsid w:val="00C326F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C326FA"/>
    <w:pPr>
      <w:spacing w:after="120"/>
    </w:pPr>
  </w:style>
  <w:style w:type="paragraph" w:styleId="a7">
    <w:name w:val="List"/>
    <w:basedOn w:val="a6"/>
    <w:rsid w:val="00C326FA"/>
    <w:rPr>
      <w:rFonts w:cs="Tahoma"/>
    </w:rPr>
  </w:style>
  <w:style w:type="paragraph" w:styleId="a8">
    <w:name w:val="caption"/>
    <w:basedOn w:val="a"/>
    <w:qFormat/>
    <w:rsid w:val="00C326F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326FA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9"/>
    <w:rsid w:val="00C326FA"/>
  </w:style>
  <w:style w:type="paragraph" w:styleId="a9">
    <w:name w:val="Subtitle"/>
    <w:basedOn w:val="a5"/>
    <w:next w:val="a6"/>
    <w:qFormat/>
    <w:rsid w:val="00C326FA"/>
    <w:pPr>
      <w:jc w:val="center"/>
    </w:pPr>
    <w:rPr>
      <w:i/>
      <w:iCs/>
    </w:rPr>
  </w:style>
  <w:style w:type="paragraph" w:styleId="aa">
    <w:name w:val="No Spacing"/>
    <w:qFormat/>
    <w:rsid w:val="00C326FA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b">
    <w:name w:val="Содержимое таблицы"/>
    <w:basedOn w:val="a"/>
    <w:rsid w:val="00C326FA"/>
    <w:pPr>
      <w:suppressLineNumbers/>
    </w:pPr>
  </w:style>
  <w:style w:type="paragraph" w:customStyle="1" w:styleId="ConsPlusNonformat">
    <w:name w:val="ConsPlusNonformat"/>
    <w:next w:val="a"/>
    <w:rsid w:val="00C326FA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C326FA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c">
    <w:name w:val="Заголовок таблицы"/>
    <w:basedOn w:val="ab"/>
    <w:rsid w:val="00C326FA"/>
    <w:pPr>
      <w:jc w:val="center"/>
    </w:pPr>
    <w:rPr>
      <w:b/>
      <w:bCs/>
    </w:rPr>
  </w:style>
  <w:style w:type="paragraph" w:customStyle="1" w:styleId="ConsPlusCell">
    <w:name w:val="ConsPlusCell"/>
    <w:next w:val="a"/>
    <w:rsid w:val="00C326FA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C326FA"/>
  </w:style>
  <w:style w:type="paragraph" w:customStyle="1" w:styleId="11">
    <w:name w:val="Основной текст1"/>
    <w:basedOn w:val="a"/>
    <w:rsid w:val="00C326FA"/>
    <w:pPr>
      <w:shd w:val="clear" w:color="auto" w:fill="FFFFFF"/>
      <w:spacing w:line="0" w:lineRule="atLeast"/>
    </w:pPr>
    <w:rPr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E6D1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E6D1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CACA-DC9D-4C0F-A410-5F860E48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cp:lastModifiedBy>User2306</cp:lastModifiedBy>
  <cp:revision>3</cp:revision>
  <cp:lastPrinted>2018-12-04T05:46:00Z</cp:lastPrinted>
  <dcterms:created xsi:type="dcterms:W3CDTF">2018-12-10T06:29:00Z</dcterms:created>
  <dcterms:modified xsi:type="dcterms:W3CDTF">2018-12-10T06:30:00Z</dcterms:modified>
</cp:coreProperties>
</file>