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0DF" w:rsidRDefault="005A00DF" w:rsidP="00EA4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A00DF" w:rsidRDefault="005A00DF" w:rsidP="00EA4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F45A1" w:rsidRPr="00E9643D" w:rsidRDefault="00AF45A1" w:rsidP="00EA4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right="99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УТВЕРЖДЕНА</w:t>
      </w:r>
    </w:p>
    <w:p w:rsidR="00AF45A1" w:rsidRPr="00E9643D" w:rsidRDefault="00AF45A1" w:rsidP="00EA4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ab/>
      </w:r>
      <w:r w:rsidRPr="00E9643D">
        <w:rPr>
          <w:rFonts w:ascii="Times New Roman" w:hAnsi="Times New Roman" w:cs="Times New Roman"/>
          <w:sz w:val="28"/>
          <w:szCs w:val="28"/>
        </w:rPr>
        <w:tab/>
      </w:r>
      <w:r w:rsidRPr="00E9643D">
        <w:rPr>
          <w:rFonts w:ascii="Times New Roman" w:hAnsi="Times New Roman" w:cs="Times New Roman"/>
          <w:sz w:val="28"/>
          <w:szCs w:val="28"/>
        </w:rPr>
        <w:tab/>
      </w:r>
      <w:r w:rsidRPr="00E9643D">
        <w:rPr>
          <w:rFonts w:ascii="Times New Roman" w:hAnsi="Times New Roman" w:cs="Times New Roman"/>
          <w:sz w:val="28"/>
          <w:szCs w:val="28"/>
        </w:rPr>
        <w:tab/>
      </w:r>
      <w:r w:rsidRPr="00E9643D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F45A1" w:rsidRPr="00E9643D" w:rsidRDefault="00AF45A1" w:rsidP="00EA4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F45A1" w:rsidRPr="00E9643D" w:rsidRDefault="00AF45A1" w:rsidP="00EA4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right="99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ab/>
      </w:r>
      <w:r w:rsidRPr="00E9643D">
        <w:rPr>
          <w:rFonts w:ascii="Times New Roman" w:hAnsi="Times New Roman" w:cs="Times New Roman"/>
          <w:sz w:val="28"/>
          <w:szCs w:val="28"/>
        </w:rPr>
        <w:tab/>
      </w:r>
      <w:r w:rsidRPr="00E9643D">
        <w:rPr>
          <w:rFonts w:ascii="Times New Roman" w:hAnsi="Times New Roman" w:cs="Times New Roman"/>
          <w:sz w:val="28"/>
          <w:szCs w:val="28"/>
        </w:rPr>
        <w:tab/>
      </w:r>
      <w:r w:rsidRPr="00E9643D">
        <w:rPr>
          <w:rFonts w:ascii="Times New Roman" w:hAnsi="Times New Roman" w:cs="Times New Roman"/>
          <w:sz w:val="28"/>
          <w:szCs w:val="28"/>
        </w:rPr>
        <w:tab/>
      </w:r>
      <w:r w:rsidRPr="00E9643D">
        <w:rPr>
          <w:rFonts w:ascii="Times New Roman" w:hAnsi="Times New Roman" w:cs="Times New Roman"/>
          <w:sz w:val="28"/>
          <w:szCs w:val="28"/>
        </w:rPr>
        <w:tab/>
      </w:r>
    </w:p>
    <w:p w:rsidR="00AF45A1" w:rsidRPr="00E9643D" w:rsidRDefault="00AF45A1" w:rsidP="00AF7789">
      <w:pPr>
        <w:tabs>
          <w:tab w:val="left" w:pos="5103"/>
          <w:tab w:val="left" w:pos="5245"/>
        </w:tabs>
        <w:autoSpaceDE w:val="0"/>
        <w:autoSpaceDN w:val="0"/>
        <w:adjustRightInd w:val="0"/>
        <w:spacing w:after="0" w:line="240" w:lineRule="auto"/>
        <w:ind w:left="5103" w:right="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9643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6A04F5">
        <w:rPr>
          <w:rFonts w:ascii="Times New Roman" w:hAnsi="Times New Roman" w:cs="Times New Roman"/>
          <w:bCs/>
          <w:sz w:val="28"/>
          <w:szCs w:val="28"/>
          <w:lang w:eastAsia="ru-RU"/>
        </w:rPr>
        <w:t>15.04.2022</w:t>
      </w:r>
      <w:r w:rsidR="00AF778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E9643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0A5FF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04F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538</w:t>
      </w:r>
      <w:r w:rsidR="00AF778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942334" w:rsidRDefault="00942334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942334" w:rsidRPr="00E9643D" w:rsidRDefault="00942334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tabs>
          <w:tab w:val="left" w:pos="118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 w:rsidRPr="00E9643D">
        <w:rPr>
          <w:rFonts w:ascii="Times New Roman" w:hAnsi="Times New Roman" w:cs="Arial"/>
          <w:b/>
          <w:bCs/>
          <w:sz w:val="28"/>
          <w:szCs w:val="28"/>
          <w:lang w:eastAsia="ru-RU"/>
        </w:rPr>
        <w:t xml:space="preserve">МУНИЦИПАЛЬНАЯ ПРОГРАММА </w:t>
      </w: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 w:rsidRPr="00E9643D">
        <w:rPr>
          <w:rFonts w:ascii="Times New Roman" w:hAnsi="Times New Roman" w:cs="Arial"/>
          <w:b/>
          <w:bCs/>
          <w:sz w:val="28"/>
          <w:szCs w:val="28"/>
          <w:lang w:eastAsia="ru-RU"/>
        </w:rPr>
        <w:t xml:space="preserve">МУНИЦИПАЛЬНОГО ОБРАЗОВАНИЯ ГОРОДСКОГО ОКРУГА </w:t>
      </w: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 w:rsidRPr="00E9643D">
        <w:rPr>
          <w:rFonts w:ascii="Times New Roman" w:hAnsi="Times New Roman" w:cs="Arial"/>
          <w:b/>
          <w:bCs/>
          <w:sz w:val="28"/>
          <w:szCs w:val="28"/>
          <w:lang w:eastAsia="ru-RU"/>
        </w:rPr>
        <w:t>ГОРОД ВЯТСКИЕ ПОЛЯНЫ КИРОВСКОЙ ОБЛАСТИ</w:t>
      </w: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 w:rsidRPr="00E9643D">
        <w:rPr>
          <w:rFonts w:ascii="Times New Roman" w:hAnsi="Times New Roman" w:cs="Arial"/>
          <w:b/>
          <w:bCs/>
          <w:sz w:val="28"/>
          <w:szCs w:val="28"/>
          <w:lang w:eastAsia="ru-RU"/>
        </w:rPr>
        <w:t xml:space="preserve">«РАЗВИТИЕ КУЛЬТУРЫ» </w:t>
      </w:r>
    </w:p>
    <w:p w:rsidR="00AF45A1" w:rsidRPr="00E9643D" w:rsidRDefault="004D5F75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 w:rsidRPr="00E9643D">
        <w:rPr>
          <w:rFonts w:ascii="Times New Roman" w:hAnsi="Times New Roman" w:cs="Arial"/>
          <w:b/>
          <w:bCs/>
          <w:sz w:val="28"/>
          <w:szCs w:val="28"/>
          <w:lang w:eastAsia="ru-RU"/>
        </w:rPr>
        <w:t>на 2020</w:t>
      </w:r>
      <w:r w:rsidR="00443370" w:rsidRPr="00E9643D">
        <w:rPr>
          <w:rFonts w:ascii="Times New Roman" w:hAnsi="Times New Roman" w:cs="Arial"/>
          <w:b/>
          <w:bCs/>
          <w:sz w:val="28"/>
          <w:szCs w:val="28"/>
          <w:lang w:eastAsia="ru-RU"/>
        </w:rPr>
        <w:t xml:space="preserve"> – 2025</w:t>
      </w:r>
      <w:r w:rsidR="00AF45A1" w:rsidRPr="00E9643D">
        <w:rPr>
          <w:rFonts w:ascii="Times New Roman" w:hAnsi="Times New Roman" w:cs="Arial"/>
          <w:b/>
          <w:bCs/>
          <w:sz w:val="28"/>
          <w:szCs w:val="28"/>
          <w:lang w:eastAsia="ru-RU"/>
        </w:rPr>
        <w:t xml:space="preserve"> годы</w:t>
      </w: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 w:rsidRPr="00E9643D">
        <w:rPr>
          <w:rFonts w:ascii="Times New Roman" w:hAnsi="Times New Roman" w:cs="Arial"/>
          <w:b/>
          <w:bCs/>
          <w:sz w:val="28"/>
          <w:szCs w:val="28"/>
          <w:lang w:eastAsia="ru-RU"/>
        </w:rPr>
        <w:t>(в новой редакции)</w:t>
      </w:r>
    </w:p>
    <w:p w:rsidR="00AF45A1" w:rsidRPr="00E9643D" w:rsidRDefault="00AF45A1" w:rsidP="00EA4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</w:p>
    <w:p w:rsidR="008963F1" w:rsidRPr="00E9643D" w:rsidRDefault="008963F1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963F1" w:rsidRPr="00E9643D" w:rsidRDefault="008963F1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963F1" w:rsidRPr="00E9643D" w:rsidRDefault="008963F1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963F1" w:rsidRPr="00E9643D" w:rsidRDefault="008963F1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7D2F" w:rsidRPr="00E9643D" w:rsidRDefault="006A7D2F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7D2F" w:rsidRPr="00E9643D" w:rsidRDefault="006A7D2F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7D2F" w:rsidRPr="00E9643D" w:rsidRDefault="006A7D2F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7D2F" w:rsidRPr="00E9643D" w:rsidRDefault="006A7D2F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963F1" w:rsidRPr="00E9643D" w:rsidRDefault="008963F1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963F1" w:rsidRPr="00E9643D" w:rsidRDefault="008963F1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963F1" w:rsidRPr="00E9643D" w:rsidRDefault="008963F1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963F1" w:rsidRPr="00E9643D" w:rsidRDefault="008963F1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963F1" w:rsidRPr="00E9643D" w:rsidRDefault="008963F1" w:rsidP="00EA4B45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E7145" w:rsidRDefault="008963F1" w:rsidP="00EA4B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br w:type="page"/>
      </w:r>
    </w:p>
    <w:p w:rsidR="003E7145" w:rsidRDefault="003E7145" w:rsidP="00EA4B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145" w:rsidRDefault="00B065EE" w:rsidP="00EA4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CB40B7" w:rsidRPr="00E9643D" w:rsidRDefault="006522E1" w:rsidP="00EA4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8963F1" w:rsidRPr="00E9643D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Pr="00E9643D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</w:t>
      </w:r>
    </w:p>
    <w:p w:rsidR="008963F1" w:rsidRPr="00E9643D" w:rsidRDefault="006522E1" w:rsidP="00EA4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  <w:r w:rsidR="00104C22" w:rsidRPr="00E9643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963F1" w:rsidRPr="00E9643D" w:rsidRDefault="00747844" w:rsidP="00EA4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«Развитие культуры»</w:t>
      </w:r>
      <w:r w:rsidR="006A7D2F" w:rsidRPr="00E9643D">
        <w:rPr>
          <w:rFonts w:ascii="Times New Roman" w:hAnsi="Times New Roman" w:cs="Times New Roman"/>
          <w:b/>
          <w:sz w:val="28"/>
          <w:szCs w:val="28"/>
        </w:rPr>
        <w:t xml:space="preserve"> на 2020</w:t>
      </w:r>
      <w:r w:rsidR="00D6549B" w:rsidRPr="00E9643D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453437" w:rsidRPr="00E9643D">
        <w:rPr>
          <w:rFonts w:ascii="Times New Roman" w:hAnsi="Times New Roman" w:cs="Times New Roman"/>
          <w:b/>
          <w:sz w:val="28"/>
          <w:szCs w:val="28"/>
        </w:rPr>
        <w:t>2</w:t>
      </w:r>
      <w:r w:rsidR="00AE6B88" w:rsidRPr="00E9643D">
        <w:rPr>
          <w:rFonts w:ascii="Times New Roman" w:hAnsi="Times New Roman" w:cs="Times New Roman"/>
          <w:b/>
          <w:sz w:val="28"/>
          <w:szCs w:val="28"/>
        </w:rPr>
        <w:t>5</w:t>
      </w:r>
      <w:r w:rsidR="00D6549B" w:rsidRPr="00E9643D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6E3099" w:rsidRPr="00E9643D" w:rsidRDefault="006E3099" w:rsidP="00EA4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(далее – муниципальная программа)</w:t>
      </w:r>
    </w:p>
    <w:p w:rsidR="008963F1" w:rsidRPr="00E9643D" w:rsidRDefault="008963F1" w:rsidP="00EA4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9"/>
        <w:gridCol w:w="7938"/>
      </w:tblGrid>
      <w:tr w:rsidR="008963F1" w:rsidRPr="00E9643D" w:rsidTr="004A4700">
        <w:tc>
          <w:tcPr>
            <w:tcW w:w="2269" w:type="dxa"/>
          </w:tcPr>
          <w:p w:rsidR="008963F1" w:rsidRPr="00E9643D" w:rsidRDefault="008963F1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6522E1" w:rsidRPr="00E9643D">
              <w:rPr>
                <w:rFonts w:ascii="Times New Roman" w:hAnsi="Times New Roman" w:cs="Times New Roman"/>
                <w:sz w:val="24"/>
                <w:szCs w:val="24"/>
              </w:rPr>
              <w:t>нитель муниц</w:t>
            </w:r>
            <w:r w:rsidR="006522E1" w:rsidRPr="00E96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22E1" w:rsidRPr="00E9643D"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 програ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7938" w:type="dxa"/>
          </w:tcPr>
          <w:p w:rsidR="008963F1" w:rsidRPr="00E9643D" w:rsidRDefault="006522E1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 администрации города Вятские Поляны</w:t>
            </w:r>
          </w:p>
        </w:tc>
      </w:tr>
      <w:tr w:rsidR="00426387" w:rsidRPr="00E9643D" w:rsidTr="004A4700">
        <w:tc>
          <w:tcPr>
            <w:tcW w:w="2269" w:type="dxa"/>
          </w:tcPr>
          <w:p w:rsidR="00426387" w:rsidRPr="00E9643D" w:rsidRDefault="00426387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938" w:type="dxa"/>
          </w:tcPr>
          <w:p w:rsidR="00426387" w:rsidRPr="00E9643D" w:rsidRDefault="000755CC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Управлению социальной политики адм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нистрации города Вятские Поляны</w:t>
            </w:r>
          </w:p>
        </w:tc>
      </w:tr>
      <w:tr w:rsidR="00426387" w:rsidRPr="00E9643D" w:rsidTr="004A4700">
        <w:tc>
          <w:tcPr>
            <w:tcW w:w="2269" w:type="dxa"/>
          </w:tcPr>
          <w:p w:rsidR="00426387" w:rsidRPr="00E9643D" w:rsidRDefault="00426387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Наименования подпрограмм</w:t>
            </w:r>
          </w:p>
        </w:tc>
        <w:tc>
          <w:tcPr>
            <w:tcW w:w="7938" w:type="dxa"/>
          </w:tcPr>
          <w:p w:rsidR="003E2EF0" w:rsidRPr="00E9643D" w:rsidRDefault="00811F9B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Подпрограмма № 1 «Наследие»</w:t>
            </w:r>
          </w:p>
          <w:p w:rsidR="00C341BE" w:rsidRPr="00E9643D" w:rsidRDefault="00811F9B" w:rsidP="00AF7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Подпрограмма № 2 «Искусство»</w:t>
            </w:r>
          </w:p>
        </w:tc>
      </w:tr>
      <w:tr w:rsidR="006A7D2F" w:rsidRPr="00E9643D" w:rsidTr="004A4700">
        <w:tc>
          <w:tcPr>
            <w:tcW w:w="2269" w:type="dxa"/>
          </w:tcPr>
          <w:p w:rsidR="006A7D2F" w:rsidRPr="00E9643D" w:rsidRDefault="006A7D2F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Наименование пр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7938" w:type="dxa"/>
          </w:tcPr>
          <w:p w:rsidR="006A7D2F" w:rsidRPr="00E9643D" w:rsidRDefault="007D52DB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</w:t>
            </w:r>
            <w:r w:rsidR="00282A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тству</w:t>
            </w:r>
            <w:r w:rsidR="00282A9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963F1" w:rsidRPr="00E9643D" w:rsidTr="004A4700">
        <w:tc>
          <w:tcPr>
            <w:tcW w:w="2269" w:type="dxa"/>
          </w:tcPr>
          <w:p w:rsidR="008963F1" w:rsidRPr="00E9643D" w:rsidRDefault="008963F1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6A7D2F" w:rsidRPr="00E9643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F5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85D" w:rsidRPr="00E9643D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 w:rsidR="00AB385D" w:rsidRPr="00E9643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B385D" w:rsidRPr="00E9643D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2F18F5" w:rsidRPr="00E9643D" w:rsidRDefault="000375EF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в сфере культуры и искусства, повышение привлекательности и эффективности деятельности муниц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 и дополнительного образования.</w:t>
            </w:r>
          </w:p>
        </w:tc>
      </w:tr>
      <w:tr w:rsidR="008963F1" w:rsidRPr="00E9643D" w:rsidTr="004A4700">
        <w:tc>
          <w:tcPr>
            <w:tcW w:w="2269" w:type="dxa"/>
          </w:tcPr>
          <w:p w:rsidR="008963F1" w:rsidRPr="00E9643D" w:rsidRDefault="008963F1" w:rsidP="00EA4B4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AB385D" w:rsidRPr="00E9643D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AB385D" w:rsidRPr="00E96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B385D" w:rsidRPr="00E9643D"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 програ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7938" w:type="dxa"/>
          </w:tcPr>
          <w:p w:rsidR="00F34475" w:rsidRDefault="00F34475" w:rsidP="00E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сохранение, эффективное использование и развитие культурного поте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Вятские Поляны;</w:t>
            </w:r>
          </w:p>
          <w:p w:rsidR="00EF4069" w:rsidRDefault="00EF4069" w:rsidP="00E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культурного и исторического наследия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Вятские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5E02" w:rsidRPr="00245FC8" w:rsidRDefault="00F258FB" w:rsidP="0024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61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выполнения и реализации полномочий в сфере культуры</w:t>
            </w:r>
          </w:p>
        </w:tc>
      </w:tr>
      <w:tr w:rsidR="003C1C6E" w:rsidRPr="00E9643D" w:rsidTr="004A4700">
        <w:tc>
          <w:tcPr>
            <w:tcW w:w="2269" w:type="dxa"/>
          </w:tcPr>
          <w:p w:rsidR="003C1C6E" w:rsidRPr="00E9643D" w:rsidRDefault="003C1C6E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7938" w:type="dxa"/>
          </w:tcPr>
          <w:p w:rsidR="004A4700" w:rsidRPr="00E9643D" w:rsidRDefault="004A4700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C6E" w:rsidRPr="00E9643D" w:rsidRDefault="003C1C6E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2020 – 2025 годы</w:t>
            </w:r>
          </w:p>
          <w:p w:rsidR="003C1C6E" w:rsidRPr="00E9643D" w:rsidRDefault="003C1C6E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700" w:rsidRPr="00E9643D" w:rsidTr="004A4700">
        <w:tc>
          <w:tcPr>
            <w:tcW w:w="2269" w:type="dxa"/>
          </w:tcPr>
          <w:p w:rsidR="004A4700" w:rsidRPr="00E9643D" w:rsidRDefault="004A4700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Целевые показат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ли эффективности реализации мун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ципальной пр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938" w:type="dxa"/>
          </w:tcPr>
          <w:p w:rsidR="006506CE" w:rsidRPr="00CF5E02" w:rsidRDefault="006506CE" w:rsidP="006506CE">
            <w:pPr>
              <w:numPr>
                <w:ilvl w:val="0"/>
                <w:numId w:val="13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Охват населения услугами библиотек, в том числе посредством сети интернет, посещений на 1 жителя в год;</w:t>
            </w:r>
          </w:p>
          <w:p w:rsidR="006506CE" w:rsidRPr="00CF5E02" w:rsidRDefault="006506CE" w:rsidP="006506CE">
            <w:pPr>
              <w:numPr>
                <w:ilvl w:val="0"/>
                <w:numId w:val="13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вовлеченного в культурно-массовые мер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 xml:space="preserve">приятия, </w:t>
            </w:r>
            <w:proofErr w:type="gramStart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проводимых</w:t>
            </w:r>
            <w:proofErr w:type="gramEnd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культурно-досугового типа, к пр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дыдущему году;</w:t>
            </w:r>
          </w:p>
          <w:p w:rsidR="006506CE" w:rsidRPr="00CF5E02" w:rsidRDefault="006506CE" w:rsidP="006506CE">
            <w:pPr>
              <w:numPr>
                <w:ilvl w:val="0"/>
                <w:numId w:val="13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по отношению к уро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ню 2010 года;</w:t>
            </w:r>
          </w:p>
          <w:p w:rsidR="006506CE" w:rsidRPr="00CF5E02" w:rsidRDefault="006506CE" w:rsidP="006506CE">
            <w:pPr>
              <w:numPr>
                <w:ilvl w:val="0"/>
                <w:numId w:val="13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предоставляемых населению дополнительных услуг в сфере культуры;</w:t>
            </w:r>
          </w:p>
          <w:p w:rsidR="006506CE" w:rsidRPr="00CF5E02" w:rsidRDefault="006506CE" w:rsidP="006506CE">
            <w:pPr>
              <w:numPr>
                <w:ilvl w:val="0"/>
                <w:numId w:val="13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Количество библиографических записей в сводном электронном кат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логе библиотек;</w:t>
            </w:r>
          </w:p>
          <w:p w:rsidR="006506CE" w:rsidRPr="00CF5E02" w:rsidRDefault="006506CE" w:rsidP="006506CE">
            <w:pPr>
              <w:numPr>
                <w:ilvl w:val="0"/>
                <w:numId w:val="13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Посещаемость музейных учреждений (на 1 жителя в год);</w:t>
            </w:r>
          </w:p>
          <w:p w:rsidR="00DF7D0A" w:rsidRPr="00770EBA" w:rsidRDefault="006506CE" w:rsidP="00245FC8">
            <w:pPr>
              <w:numPr>
                <w:ilvl w:val="0"/>
                <w:numId w:val="13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находящихся в удовлетвор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тельном состоянии, в общем количестве объектов культурного наследия</w:t>
            </w:r>
            <w:r w:rsidR="00770E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0EBA" w:rsidRPr="00770EBA" w:rsidRDefault="00421C4C" w:rsidP="00245FC8">
            <w:pPr>
              <w:numPr>
                <w:ilvl w:val="0"/>
                <w:numId w:val="13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качеством предоставляемых услуг в сфере культуры.</w:t>
            </w:r>
          </w:p>
        </w:tc>
      </w:tr>
      <w:tr w:rsidR="004A4700" w:rsidRPr="00E9643D" w:rsidTr="004A4700">
        <w:tc>
          <w:tcPr>
            <w:tcW w:w="2269" w:type="dxa"/>
          </w:tcPr>
          <w:p w:rsidR="004A4700" w:rsidRPr="00E9643D" w:rsidRDefault="004A4700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Ресурсное обесп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чение муниципал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</w:tc>
        <w:tc>
          <w:tcPr>
            <w:tcW w:w="7938" w:type="dxa"/>
          </w:tcPr>
          <w:p w:rsidR="00423C59" w:rsidRPr="00423C59" w:rsidRDefault="00423C59" w:rsidP="00423C59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8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Общий объем ассигнований муниципальной программы составит </w:t>
            </w:r>
            <w:r w:rsidR="00286122">
              <w:rPr>
                <w:rFonts w:ascii="Times New Roman" w:hAnsi="Times New Roman"/>
                <w:b/>
                <w:spacing w:val="-4"/>
                <w:sz w:val="24"/>
                <w:szCs w:val="28"/>
              </w:rPr>
              <w:t>546328,00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 тыс. рублей, в том числе:</w:t>
            </w:r>
          </w:p>
          <w:p w:rsidR="00423C59" w:rsidRPr="00423C59" w:rsidRDefault="00423C59" w:rsidP="00423C59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8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за счет средств федерального бюджета </w:t>
            </w:r>
            <w:r w:rsidR="00076803">
              <w:rPr>
                <w:rFonts w:ascii="Times New Roman" w:hAnsi="Times New Roman"/>
                <w:spacing w:val="-4"/>
                <w:sz w:val="24"/>
                <w:szCs w:val="28"/>
              </w:rPr>
              <w:t>2370,05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тыс. рублей;</w:t>
            </w:r>
          </w:p>
          <w:p w:rsidR="00423C59" w:rsidRPr="00423C59" w:rsidRDefault="00423C59" w:rsidP="00423C59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8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за счет средств областного бюджета </w:t>
            </w:r>
            <w:r w:rsidR="00076803">
              <w:rPr>
                <w:rFonts w:ascii="Times New Roman" w:hAnsi="Times New Roman"/>
                <w:spacing w:val="-4"/>
                <w:sz w:val="24"/>
                <w:szCs w:val="28"/>
              </w:rPr>
              <w:t>92837,55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тыс. рублей;</w:t>
            </w:r>
          </w:p>
          <w:p w:rsidR="004A4700" w:rsidRPr="00E9643D" w:rsidRDefault="00423C59" w:rsidP="00286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за счет средств городского бюджета </w:t>
            </w:r>
            <w:r w:rsidR="00286122">
              <w:rPr>
                <w:rFonts w:ascii="Times New Roman" w:hAnsi="Times New Roman"/>
                <w:spacing w:val="-4"/>
                <w:sz w:val="24"/>
                <w:szCs w:val="28"/>
              </w:rPr>
              <w:t>451120,40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тыс. рублей.</w:t>
            </w:r>
          </w:p>
        </w:tc>
      </w:tr>
    </w:tbl>
    <w:p w:rsidR="00B065EE" w:rsidRPr="00E9643D" w:rsidRDefault="008963F1" w:rsidP="00AF778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Общая характеристика сферы реализации </w:t>
      </w:r>
      <w:r w:rsidR="006B3D1B" w:rsidRPr="00E9643D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B065EE" w:rsidRPr="00E9643D" w:rsidRDefault="008963F1" w:rsidP="00AF7789">
      <w:pPr>
        <w:autoSpaceDE w:val="0"/>
        <w:autoSpaceDN w:val="0"/>
        <w:adjustRightInd w:val="0"/>
        <w:spacing w:after="0" w:line="360" w:lineRule="auto"/>
        <w:ind w:left="7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программы, в том числе формулировк</w:t>
      </w:r>
      <w:r w:rsidR="00556DAA" w:rsidRPr="00E9643D">
        <w:rPr>
          <w:rFonts w:ascii="Times New Roman" w:hAnsi="Times New Roman" w:cs="Times New Roman"/>
          <w:b/>
          <w:sz w:val="28"/>
          <w:szCs w:val="28"/>
        </w:rPr>
        <w:t>а</w:t>
      </w:r>
      <w:r w:rsidRPr="00E9643D">
        <w:rPr>
          <w:rFonts w:ascii="Times New Roman" w:hAnsi="Times New Roman" w:cs="Times New Roman"/>
          <w:b/>
          <w:sz w:val="28"/>
          <w:szCs w:val="28"/>
        </w:rPr>
        <w:t xml:space="preserve"> основных проблем </w:t>
      </w:r>
    </w:p>
    <w:p w:rsidR="008328BC" w:rsidRPr="00E9643D" w:rsidRDefault="008963F1" w:rsidP="00AF7789">
      <w:pPr>
        <w:autoSpaceDE w:val="0"/>
        <w:autoSpaceDN w:val="0"/>
        <w:adjustRightInd w:val="0"/>
        <w:spacing w:after="0" w:line="360" w:lineRule="auto"/>
        <w:ind w:left="7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в указанной сфере и прогноз ее развития</w:t>
      </w:r>
    </w:p>
    <w:p w:rsidR="00875B13" w:rsidRPr="00875B13" w:rsidRDefault="00875B13" w:rsidP="00EA4B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B13">
        <w:rPr>
          <w:rFonts w:ascii="Times New Roman" w:hAnsi="Times New Roman" w:cs="Times New Roman"/>
          <w:sz w:val="28"/>
          <w:szCs w:val="28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 w:rsidRPr="00875B13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875B13">
        <w:rPr>
          <w:rFonts w:ascii="Times New Roman" w:hAnsi="Times New Roman" w:cs="Times New Roman"/>
          <w:sz w:val="28"/>
          <w:szCs w:val="28"/>
        </w:rPr>
        <w:t xml:space="preserve"> общества и сохранении национальной самобытности народов, утверждении их достоинства, прио</w:t>
      </w:r>
      <w:r w:rsidRPr="00875B13">
        <w:rPr>
          <w:rFonts w:ascii="Times New Roman" w:hAnsi="Times New Roman" w:cs="Times New Roman"/>
          <w:sz w:val="28"/>
          <w:szCs w:val="28"/>
        </w:rPr>
        <w:t>б</w:t>
      </w:r>
      <w:r w:rsidRPr="00875B13">
        <w:rPr>
          <w:rFonts w:ascii="Times New Roman" w:hAnsi="Times New Roman" w:cs="Times New Roman"/>
          <w:sz w:val="28"/>
          <w:szCs w:val="28"/>
        </w:rPr>
        <w:t>щении граждан к созданию и сохранению культурных ценностей.</w:t>
      </w:r>
    </w:p>
    <w:p w:rsidR="00875B13" w:rsidRPr="00875B13" w:rsidRDefault="00875B13" w:rsidP="00EA4B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B13">
        <w:rPr>
          <w:rFonts w:ascii="Times New Roman" w:hAnsi="Times New Roman" w:cs="Times New Roman"/>
          <w:sz w:val="28"/>
          <w:szCs w:val="28"/>
        </w:rPr>
        <w:t>Спад в развитии культуры в первом десятилетии двухтысячных годов был приостановлен, удалось расширить формы и увеличить объемы участия государства и общества в поддержке культуры.</w:t>
      </w:r>
    </w:p>
    <w:p w:rsidR="00875B13" w:rsidRPr="00875B13" w:rsidRDefault="00875B13" w:rsidP="00EA4B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B13">
        <w:rPr>
          <w:rFonts w:ascii="Times New Roman" w:hAnsi="Times New Roman" w:cs="Times New Roman"/>
          <w:sz w:val="28"/>
          <w:szCs w:val="28"/>
        </w:rPr>
        <w:t>Необходимо дальнейшее укрепление сети существующих учреждений культуры, учреждений образования в сфере культуры, поскольку именно они обеспечивают историческую преемственность поколений, сохранение, ра</w:t>
      </w:r>
      <w:r w:rsidRPr="00875B13">
        <w:rPr>
          <w:rFonts w:ascii="Times New Roman" w:hAnsi="Times New Roman" w:cs="Times New Roman"/>
          <w:sz w:val="28"/>
          <w:szCs w:val="28"/>
        </w:rPr>
        <w:t>с</w:t>
      </w:r>
      <w:r w:rsidRPr="00875B13">
        <w:rPr>
          <w:rFonts w:ascii="Times New Roman" w:hAnsi="Times New Roman" w:cs="Times New Roman"/>
          <w:sz w:val="28"/>
          <w:szCs w:val="28"/>
        </w:rPr>
        <w:t>пространение и развитие национальной культуры и духовно-нравственных ценностей.</w:t>
      </w:r>
    </w:p>
    <w:p w:rsidR="00CB40B7" w:rsidRPr="00E9643D" w:rsidRDefault="008328BC" w:rsidP="00EA4B4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Качественное удовлетворение потребностей населения в сфере культ</w:t>
      </w:r>
      <w:r w:rsidRPr="00E9643D">
        <w:rPr>
          <w:rFonts w:ascii="Times New Roman" w:hAnsi="Times New Roman" w:cs="Times New Roman"/>
          <w:sz w:val="28"/>
          <w:szCs w:val="28"/>
        </w:rPr>
        <w:t>у</w:t>
      </w:r>
      <w:r w:rsidRPr="00E9643D">
        <w:rPr>
          <w:rFonts w:ascii="Times New Roman" w:hAnsi="Times New Roman" w:cs="Times New Roman"/>
          <w:sz w:val="28"/>
          <w:szCs w:val="28"/>
        </w:rPr>
        <w:t>ры и искусства, повышение привлекательности и эффективности деятельн</w:t>
      </w:r>
      <w:r w:rsidRPr="00E9643D">
        <w:rPr>
          <w:rFonts w:ascii="Times New Roman" w:hAnsi="Times New Roman" w:cs="Times New Roman"/>
          <w:sz w:val="28"/>
          <w:szCs w:val="28"/>
        </w:rPr>
        <w:t>о</w:t>
      </w:r>
      <w:r w:rsidRPr="00E9643D">
        <w:rPr>
          <w:rFonts w:ascii="Times New Roman" w:hAnsi="Times New Roman" w:cs="Times New Roman"/>
          <w:sz w:val="28"/>
          <w:szCs w:val="28"/>
        </w:rPr>
        <w:t>сти муниципальных учреждений культуры и дополнительного образования</w:t>
      </w:r>
      <w:r w:rsidR="00D075FD">
        <w:rPr>
          <w:rFonts w:ascii="Times New Roman" w:hAnsi="Times New Roman" w:cs="Times New Roman"/>
          <w:sz w:val="28"/>
          <w:szCs w:val="28"/>
        </w:rPr>
        <w:t xml:space="preserve"> </w:t>
      </w:r>
      <w:r w:rsidRPr="00E9643D">
        <w:rPr>
          <w:rFonts w:ascii="Times New Roman" w:hAnsi="Times New Roman"/>
          <w:sz w:val="28"/>
          <w:szCs w:val="28"/>
        </w:rPr>
        <w:t>создадут основу для повышения качества жизни населения и укрепления п</w:t>
      </w:r>
      <w:r w:rsidRPr="00E9643D">
        <w:rPr>
          <w:rFonts w:ascii="Times New Roman" w:hAnsi="Times New Roman"/>
          <w:sz w:val="28"/>
          <w:szCs w:val="28"/>
        </w:rPr>
        <w:t>о</w:t>
      </w:r>
      <w:r w:rsidRPr="00E9643D">
        <w:rPr>
          <w:rFonts w:ascii="Times New Roman" w:hAnsi="Times New Roman"/>
          <w:sz w:val="28"/>
          <w:szCs w:val="28"/>
        </w:rPr>
        <w:t>ложительного имиджа города Вятские Поляны. Таким образом</w:t>
      </w:r>
      <w:r w:rsidR="009B642D" w:rsidRPr="00E9643D">
        <w:rPr>
          <w:rFonts w:ascii="Times New Roman" w:hAnsi="Times New Roman"/>
          <w:sz w:val="28"/>
          <w:szCs w:val="28"/>
        </w:rPr>
        <w:t>,</w:t>
      </w:r>
      <w:r w:rsidRPr="00E9643D">
        <w:rPr>
          <w:rFonts w:ascii="Times New Roman" w:hAnsi="Times New Roman"/>
          <w:sz w:val="28"/>
          <w:szCs w:val="28"/>
        </w:rPr>
        <w:t xml:space="preserve"> появится возможность обеспечения гармоничного развития личности и повышения удовлетворенности граждан качеством предоставляемых услуг.</w:t>
      </w:r>
    </w:p>
    <w:p w:rsidR="006B3D1B" w:rsidRPr="00E9643D" w:rsidRDefault="007B2770" w:rsidP="00EA4B4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t>На данный момент в</w:t>
      </w:r>
      <w:r w:rsidR="006B3D1B" w:rsidRPr="00E9643D">
        <w:rPr>
          <w:rFonts w:ascii="Times New Roman" w:hAnsi="Times New Roman"/>
          <w:sz w:val="28"/>
          <w:szCs w:val="28"/>
        </w:rPr>
        <w:t xml:space="preserve"> горо</w:t>
      </w:r>
      <w:r w:rsidR="009B642D" w:rsidRPr="00E9643D">
        <w:rPr>
          <w:rFonts w:ascii="Times New Roman" w:hAnsi="Times New Roman"/>
          <w:sz w:val="28"/>
          <w:szCs w:val="28"/>
        </w:rPr>
        <w:t>де Вятские Поляны сохранилось 28 объектов</w:t>
      </w:r>
      <w:r w:rsidR="006B3D1B" w:rsidRPr="00E9643D">
        <w:rPr>
          <w:rFonts w:ascii="Times New Roman" w:hAnsi="Times New Roman"/>
          <w:sz w:val="28"/>
          <w:szCs w:val="28"/>
        </w:rPr>
        <w:t>, обладающих признаками объект</w:t>
      </w:r>
      <w:r w:rsidR="00CB40B7" w:rsidRPr="00E9643D">
        <w:rPr>
          <w:rFonts w:ascii="Times New Roman" w:hAnsi="Times New Roman"/>
          <w:sz w:val="28"/>
          <w:szCs w:val="28"/>
        </w:rPr>
        <w:t>ов</w:t>
      </w:r>
      <w:r w:rsidR="00AE6B88" w:rsidRPr="00E9643D">
        <w:rPr>
          <w:rFonts w:ascii="Times New Roman" w:hAnsi="Times New Roman"/>
          <w:sz w:val="28"/>
          <w:szCs w:val="28"/>
        </w:rPr>
        <w:t xml:space="preserve"> культурного наследия, </w:t>
      </w:r>
      <w:r w:rsidR="009B642D" w:rsidRPr="00E9643D">
        <w:rPr>
          <w:rFonts w:ascii="Times New Roman" w:hAnsi="Times New Roman"/>
          <w:sz w:val="28"/>
          <w:szCs w:val="28"/>
        </w:rPr>
        <w:t>среди них: памя</w:t>
      </w:r>
      <w:r w:rsidR="009B642D" w:rsidRPr="00E9643D">
        <w:rPr>
          <w:rFonts w:ascii="Times New Roman" w:hAnsi="Times New Roman"/>
          <w:sz w:val="28"/>
          <w:szCs w:val="28"/>
        </w:rPr>
        <w:t>т</w:t>
      </w:r>
      <w:r w:rsidR="009B642D" w:rsidRPr="00E9643D">
        <w:rPr>
          <w:rFonts w:ascii="Times New Roman" w:hAnsi="Times New Roman"/>
          <w:sz w:val="28"/>
          <w:szCs w:val="28"/>
        </w:rPr>
        <w:t>ники; здания, представляющие историческую ценность;</w:t>
      </w:r>
      <w:r w:rsidR="006506CE">
        <w:rPr>
          <w:rFonts w:ascii="Times New Roman" w:hAnsi="Times New Roman"/>
          <w:sz w:val="28"/>
          <w:szCs w:val="28"/>
        </w:rPr>
        <w:t xml:space="preserve"> </w:t>
      </w:r>
      <w:r w:rsidR="003242EB" w:rsidRPr="00E9643D">
        <w:rPr>
          <w:rFonts w:ascii="Times New Roman" w:hAnsi="Times New Roman"/>
          <w:sz w:val="28"/>
          <w:szCs w:val="28"/>
        </w:rPr>
        <w:t>памятники на зах</w:t>
      </w:r>
      <w:r w:rsidR="003242EB" w:rsidRPr="00E9643D">
        <w:rPr>
          <w:rFonts w:ascii="Times New Roman" w:hAnsi="Times New Roman"/>
          <w:sz w:val="28"/>
          <w:szCs w:val="28"/>
        </w:rPr>
        <w:t>о</w:t>
      </w:r>
      <w:r w:rsidR="003242EB" w:rsidRPr="00E9643D">
        <w:rPr>
          <w:rFonts w:ascii="Times New Roman" w:hAnsi="Times New Roman"/>
          <w:sz w:val="28"/>
          <w:szCs w:val="28"/>
        </w:rPr>
        <w:t>ронениях;</w:t>
      </w:r>
      <w:r w:rsidR="009B642D" w:rsidRPr="00E9643D">
        <w:rPr>
          <w:rFonts w:ascii="Times New Roman" w:hAnsi="Times New Roman"/>
          <w:sz w:val="28"/>
          <w:szCs w:val="28"/>
        </w:rPr>
        <w:t xml:space="preserve"> ме</w:t>
      </w:r>
      <w:r w:rsidR="00671DFB" w:rsidRPr="00E9643D">
        <w:rPr>
          <w:rFonts w:ascii="Times New Roman" w:hAnsi="Times New Roman"/>
          <w:sz w:val="28"/>
          <w:szCs w:val="28"/>
        </w:rPr>
        <w:t xml:space="preserve">мориальные доски. Ведется работа по поддержанию состояния существующих объектов культурного наследия и появлению новых. </w:t>
      </w:r>
    </w:p>
    <w:p w:rsidR="00671DFB" w:rsidRPr="00E9643D" w:rsidRDefault="00671DFB" w:rsidP="00EA4B4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В</w:t>
      </w:r>
      <w:r w:rsidR="00FB5AFF" w:rsidRPr="00E9643D">
        <w:rPr>
          <w:rFonts w:ascii="Times New Roman" w:hAnsi="Times New Roman" w:cs="Times New Roman"/>
          <w:sz w:val="28"/>
          <w:szCs w:val="28"/>
        </w:rPr>
        <w:t xml:space="preserve"> городе</w:t>
      </w:r>
      <w:r w:rsidR="006B3D1B" w:rsidRPr="00E9643D">
        <w:rPr>
          <w:rFonts w:ascii="Times New Roman" w:hAnsi="Times New Roman" w:cs="Times New Roman"/>
          <w:sz w:val="28"/>
          <w:szCs w:val="28"/>
        </w:rPr>
        <w:t xml:space="preserve"> работают </w:t>
      </w:r>
      <w:r w:rsidR="00740A18" w:rsidRPr="00E9643D">
        <w:rPr>
          <w:rFonts w:ascii="Times New Roman" w:hAnsi="Times New Roman" w:cs="Times New Roman"/>
          <w:sz w:val="28"/>
          <w:szCs w:val="28"/>
        </w:rPr>
        <w:t>3</w:t>
      </w:r>
      <w:r w:rsidR="006B3D1B" w:rsidRPr="00E9643D">
        <w:rPr>
          <w:rFonts w:ascii="Times New Roman" w:hAnsi="Times New Roman" w:cs="Times New Roman"/>
          <w:sz w:val="28"/>
          <w:szCs w:val="28"/>
        </w:rPr>
        <w:t xml:space="preserve"> общедоступные </w:t>
      </w:r>
      <w:r w:rsidRPr="00E9643D">
        <w:rPr>
          <w:rFonts w:ascii="Times New Roman" w:hAnsi="Times New Roman" w:cs="Times New Roman"/>
          <w:sz w:val="28"/>
          <w:szCs w:val="28"/>
        </w:rPr>
        <w:t xml:space="preserve">городские </w:t>
      </w:r>
      <w:r w:rsidR="006B3D1B" w:rsidRPr="00E9643D">
        <w:rPr>
          <w:rFonts w:ascii="Times New Roman" w:hAnsi="Times New Roman" w:cs="Times New Roman"/>
          <w:sz w:val="28"/>
          <w:szCs w:val="28"/>
        </w:rPr>
        <w:t>би</w:t>
      </w:r>
      <w:r w:rsidR="003242EB" w:rsidRPr="00E9643D">
        <w:rPr>
          <w:rFonts w:ascii="Times New Roman" w:hAnsi="Times New Roman" w:cs="Times New Roman"/>
          <w:sz w:val="28"/>
          <w:szCs w:val="28"/>
        </w:rPr>
        <w:t>блиотеки, из них</w:t>
      </w:r>
      <w:r w:rsidR="009B642D" w:rsidRPr="00E9643D">
        <w:rPr>
          <w:rFonts w:ascii="Times New Roman" w:hAnsi="Times New Roman" w:cs="Times New Roman"/>
          <w:sz w:val="28"/>
          <w:szCs w:val="28"/>
        </w:rPr>
        <w:t xml:space="preserve"> 1 детская. </w:t>
      </w:r>
      <w:r w:rsidR="006B3D1B" w:rsidRPr="00E9643D">
        <w:rPr>
          <w:rFonts w:ascii="Times New Roman" w:hAnsi="Times New Roman" w:cs="Times New Roman"/>
          <w:sz w:val="28"/>
          <w:szCs w:val="28"/>
        </w:rPr>
        <w:t>Ежедневно они открывают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</w:t>
      </w:r>
      <w:r w:rsidR="006B3D1B" w:rsidRPr="00E9643D">
        <w:rPr>
          <w:rFonts w:ascii="Times New Roman" w:hAnsi="Times New Roman" w:cs="Times New Roman"/>
          <w:sz w:val="28"/>
          <w:szCs w:val="28"/>
        </w:rPr>
        <w:t>я</w:t>
      </w:r>
      <w:r w:rsidR="006B3D1B" w:rsidRPr="00E9643D">
        <w:rPr>
          <w:rFonts w:ascii="Times New Roman" w:hAnsi="Times New Roman" w:cs="Times New Roman"/>
          <w:sz w:val="28"/>
          <w:szCs w:val="28"/>
        </w:rPr>
        <w:lastRenderedPageBreak/>
        <w:t>тельность автоматизацию и информатизацию</w:t>
      </w:r>
      <w:r w:rsidR="009B642D" w:rsidRPr="00E9643D">
        <w:rPr>
          <w:rFonts w:ascii="Times New Roman" w:hAnsi="Times New Roman" w:cs="Times New Roman"/>
          <w:sz w:val="28"/>
          <w:szCs w:val="28"/>
        </w:rPr>
        <w:t>, привлекая тем самым разли</w:t>
      </w:r>
      <w:r w:rsidR="009B642D" w:rsidRPr="00E9643D">
        <w:rPr>
          <w:rFonts w:ascii="Times New Roman" w:hAnsi="Times New Roman" w:cs="Times New Roman"/>
          <w:sz w:val="28"/>
          <w:szCs w:val="28"/>
        </w:rPr>
        <w:t>ч</w:t>
      </w:r>
      <w:r w:rsidR="009B642D" w:rsidRPr="00E9643D">
        <w:rPr>
          <w:rFonts w:ascii="Times New Roman" w:hAnsi="Times New Roman" w:cs="Times New Roman"/>
          <w:sz w:val="28"/>
          <w:szCs w:val="28"/>
        </w:rPr>
        <w:t>ные возрастные группы для посещения библиотек</w:t>
      </w:r>
      <w:r w:rsidR="006B3D1B" w:rsidRPr="00E9643D">
        <w:rPr>
          <w:rFonts w:ascii="Times New Roman" w:hAnsi="Times New Roman" w:cs="Times New Roman"/>
          <w:sz w:val="28"/>
          <w:szCs w:val="28"/>
        </w:rPr>
        <w:t>.</w:t>
      </w:r>
    </w:p>
    <w:p w:rsidR="000F23E3" w:rsidRPr="00E9643D" w:rsidRDefault="006B3D1B" w:rsidP="00EA4B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Для повышения интереса к литературе и пропаганды чтения среди нас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ления города библиотеки проводят большое количество литературных, кра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ведче</w:t>
      </w:r>
      <w:r w:rsidR="00F340C2" w:rsidRPr="00E9643D">
        <w:rPr>
          <w:rFonts w:ascii="Times New Roman" w:hAnsi="Times New Roman" w:cs="Times New Roman"/>
          <w:sz w:val="28"/>
          <w:szCs w:val="28"/>
        </w:rPr>
        <w:t xml:space="preserve">ских и других </w:t>
      </w:r>
      <w:r w:rsidRPr="00E9643D">
        <w:rPr>
          <w:rFonts w:ascii="Times New Roman" w:hAnsi="Times New Roman" w:cs="Times New Roman"/>
          <w:sz w:val="28"/>
          <w:szCs w:val="28"/>
        </w:rPr>
        <w:t xml:space="preserve">мероприятий. </w:t>
      </w:r>
      <w:r w:rsidR="000F23E3" w:rsidRPr="00E9643D">
        <w:rPr>
          <w:rFonts w:ascii="Times New Roman" w:hAnsi="Times New Roman" w:cs="Times New Roman"/>
          <w:sz w:val="28"/>
          <w:szCs w:val="28"/>
        </w:rPr>
        <w:t>Наиболее актуальные проблемы в муниц</w:t>
      </w:r>
      <w:r w:rsidR="000F23E3" w:rsidRPr="00E9643D">
        <w:rPr>
          <w:rFonts w:ascii="Times New Roman" w:hAnsi="Times New Roman" w:cs="Times New Roman"/>
          <w:sz w:val="28"/>
          <w:szCs w:val="28"/>
        </w:rPr>
        <w:t>и</w:t>
      </w:r>
      <w:r w:rsidR="000F23E3" w:rsidRPr="00E9643D">
        <w:rPr>
          <w:rFonts w:ascii="Times New Roman" w:hAnsi="Times New Roman" w:cs="Times New Roman"/>
          <w:sz w:val="28"/>
          <w:szCs w:val="28"/>
        </w:rPr>
        <w:t>пальных библиотеках – изношенность основных книжных фондов, остро стоит вопрос их комплектования; требуется модернизация материально-технической базы в соответствии с требованиями модельного стандарта де</w:t>
      </w:r>
      <w:r w:rsidR="000F23E3" w:rsidRPr="00E9643D">
        <w:rPr>
          <w:rFonts w:ascii="Times New Roman" w:hAnsi="Times New Roman" w:cs="Times New Roman"/>
          <w:sz w:val="28"/>
          <w:szCs w:val="28"/>
        </w:rPr>
        <w:t>я</w:t>
      </w:r>
      <w:r w:rsidR="000F23E3" w:rsidRPr="00E9643D">
        <w:rPr>
          <w:rFonts w:ascii="Times New Roman" w:hAnsi="Times New Roman" w:cs="Times New Roman"/>
          <w:sz w:val="28"/>
          <w:szCs w:val="28"/>
        </w:rPr>
        <w:t>тельности общедоступной библиотеки.</w:t>
      </w:r>
    </w:p>
    <w:p w:rsidR="006B3D1B" w:rsidRPr="00E9643D" w:rsidRDefault="00F340C2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В городе Вятские Поляны два </w:t>
      </w:r>
      <w:r w:rsidR="006B3D1B" w:rsidRPr="00E9643D">
        <w:rPr>
          <w:rFonts w:ascii="Times New Roman" w:hAnsi="Times New Roman" w:cs="Times New Roman"/>
          <w:sz w:val="28"/>
          <w:szCs w:val="28"/>
        </w:rPr>
        <w:t>культурно-досуговых учреждения</w:t>
      </w:r>
      <w:r w:rsidR="00D075FD">
        <w:rPr>
          <w:rFonts w:ascii="Times New Roman" w:hAnsi="Times New Roman" w:cs="Times New Roman"/>
          <w:sz w:val="28"/>
          <w:szCs w:val="28"/>
        </w:rPr>
        <w:t xml:space="preserve"> </w:t>
      </w:r>
      <w:r w:rsidR="006B3D1B" w:rsidRPr="00E9643D">
        <w:rPr>
          <w:rFonts w:ascii="Times New Roman" w:hAnsi="Times New Roman" w:cs="Times New Roman"/>
          <w:sz w:val="28"/>
          <w:szCs w:val="28"/>
        </w:rPr>
        <w:t>раб</w:t>
      </w:r>
      <w:r w:rsidR="006B3D1B" w:rsidRPr="00E9643D">
        <w:rPr>
          <w:rFonts w:ascii="Times New Roman" w:hAnsi="Times New Roman" w:cs="Times New Roman"/>
          <w:sz w:val="28"/>
          <w:szCs w:val="28"/>
        </w:rPr>
        <w:t>о</w:t>
      </w:r>
      <w:r w:rsidR="006B3D1B" w:rsidRPr="00E9643D">
        <w:rPr>
          <w:rFonts w:ascii="Times New Roman" w:hAnsi="Times New Roman" w:cs="Times New Roman"/>
          <w:sz w:val="28"/>
          <w:szCs w:val="28"/>
        </w:rPr>
        <w:t>тают на удовлетворение общественных потребностей в сохранении и разв</w:t>
      </w:r>
      <w:r w:rsidR="006B3D1B" w:rsidRPr="00E9643D">
        <w:rPr>
          <w:rFonts w:ascii="Times New Roman" w:hAnsi="Times New Roman" w:cs="Times New Roman"/>
          <w:sz w:val="28"/>
          <w:szCs w:val="28"/>
        </w:rPr>
        <w:t>и</w:t>
      </w:r>
      <w:r w:rsidR="006B3D1B" w:rsidRPr="00E9643D">
        <w:rPr>
          <w:rFonts w:ascii="Times New Roman" w:hAnsi="Times New Roman" w:cs="Times New Roman"/>
          <w:sz w:val="28"/>
          <w:szCs w:val="28"/>
        </w:rPr>
        <w:t xml:space="preserve">тии традиционной народной культуры </w:t>
      </w:r>
      <w:r w:rsidR="00332696" w:rsidRPr="00E9643D">
        <w:rPr>
          <w:rFonts w:ascii="Times New Roman" w:hAnsi="Times New Roman" w:cs="Times New Roman"/>
          <w:sz w:val="28"/>
          <w:szCs w:val="28"/>
        </w:rPr>
        <w:t>В</w:t>
      </w:r>
      <w:r w:rsidR="006B3D1B" w:rsidRPr="00E9643D">
        <w:rPr>
          <w:rFonts w:ascii="Times New Roman" w:hAnsi="Times New Roman" w:cs="Times New Roman"/>
          <w:sz w:val="28"/>
          <w:szCs w:val="28"/>
        </w:rPr>
        <w:t>ятского края.</w:t>
      </w:r>
      <w:r w:rsidR="006B3D1B" w:rsidRPr="00E9643D">
        <w:rPr>
          <w:rFonts w:ascii="Times New Roman" w:hAnsi="Times New Roman"/>
          <w:sz w:val="28"/>
          <w:szCs w:val="28"/>
        </w:rPr>
        <w:t xml:space="preserve"> В клубных учрежден</w:t>
      </w:r>
      <w:r w:rsidR="006B3D1B" w:rsidRPr="00E9643D">
        <w:rPr>
          <w:rFonts w:ascii="Times New Roman" w:hAnsi="Times New Roman"/>
          <w:sz w:val="28"/>
          <w:szCs w:val="28"/>
        </w:rPr>
        <w:t>и</w:t>
      </w:r>
      <w:r w:rsidR="006B3D1B" w:rsidRPr="00E9643D">
        <w:rPr>
          <w:rFonts w:ascii="Times New Roman" w:hAnsi="Times New Roman"/>
          <w:sz w:val="28"/>
          <w:szCs w:val="28"/>
        </w:rPr>
        <w:t xml:space="preserve">ях действует </w:t>
      </w:r>
      <w:r w:rsidR="00FB5AFF" w:rsidRPr="00E9643D">
        <w:rPr>
          <w:rFonts w:ascii="Times New Roman" w:hAnsi="Times New Roman"/>
          <w:sz w:val="28"/>
          <w:szCs w:val="28"/>
        </w:rPr>
        <w:t>39</w:t>
      </w:r>
      <w:r w:rsidR="006B3D1B" w:rsidRPr="00E9643D">
        <w:rPr>
          <w:rFonts w:ascii="Times New Roman" w:hAnsi="Times New Roman"/>
          <w:sz w:val="28"/>
          <w:szCs w:val="28"/>
        </w:rPr>
        <w:t xml:space="preserve"> клуб</w:t>
      </w:r>
      <w:r w:rsidRPr="00E9643D">
        <w:rPr>
          <w:rFonts w:ascii="Times New Roman" w:hAnsi="Times New Roman"/>
          <w:sz w:val="28"/>
          <w:szCs w:val="28"/>
        </w:rPr>
        <w:t>ных формирований,</w:t>
      </w:r>
      <w:r w:rsidR="006B3D1B" w:rsidRPr="00E9643D">
        <w:rPr>
          <w:rFonts w:ascii="Times New Roman" w:hAnsi="Times New Roman"/>
          <w:sz w:val="28"/>
          <w:szCs w:val="28"/>
        </w:rPr>
        <w:t xml:space="preserve"> в них участников 1</w:t>
      </w:r>
      <w:r w:rsidR="00FB5AFF" w:rsidRPr="00E9643D">
        <w:rPr>
          <w:rFonts w:ascii="Times New Roman" w:hAnsi="Times New Roman"/>
          <w:sz w:val="28"/>
          <w:szCs w:val="28"/>
        </w:rPr>
        <w:t>289</w:t>
      </w:r>
      <w:r w:rsidR="006B3D1B" w:rsidRPr="00E9643D">
        <w:rPr>
          <w:rFonts w:ascii="Times New Roman" w:hAnsi="Times New Roman"/>
          <w:sz w:val="28"/>
          <w:szCs w:val="28"/>
        </w:rPr>
        <w:t xml:space="preserve"> человек.</w:t>
      </w:r>
      <w:r w:rsidR="00EC733B" w:rsidRPr="00E9643D">
        <w:rPr>
          <w:rFonts w:ascii="Times New Roman" w:hAnsi="Times New Roman"/>
          <w:sz w:val="28"/>
          <w:szCs w:val="28"/>
        </w:rPr>
        <w:t xml:space="preserve"> В 2018</w:t>
      </w:r>
      <w:r w:rsidR="001A3516" w:rsidRPr="00E9643D">
        <w:rPr>
          <w:rFonts w:ascii="Times New Roman" w:hAnsi="Times New Roman"/>
          <w:sz w:val="28"/>
          <w:szCs w:val="28"/>
        </w:rPr>
        <w:t xml:space="preserve"> году уровень фактической обеспеченности организациями культуры от нормативной потребности составил 84 % </w:t>
      </w:r>
      <w:r w:rsidR="00EC733B" w:rsidRPr="00E9643D">
        <w:rPr>
          <w:rFonts w:ascii="Times New Roman" w:hAnsi="Times New Roman"/>
          <w:sz w:val="28"/>
          <w:szCs w:val="28"/>
        </w:rPr>
        <w:t>и увеличился по отношению к 2017</w:t>
      </w:r>
      <w:r w:rsidR="001A3516" w:rsidRPr="00E9643D">
        <w:rPr>
          <w:rFonts w:ascii="Times New Roman" w:hAnsi="Times New Roman"/>
          <w:sz w:val="28"/>
          <w:szCs w:val="28"/>
        </w:rPr>
        <w:t xml:space="preserve"> году на 5 % в связи с введением в эксплуатацию отремонтированного зала МБУК ЦНК «</w:t>
      </w:r>
      <w:proofErr w:type="spellStart"/>
      <w:r w:rsidR="001A3516" w:rsidRPr="00E9643D">
        <w:rPr>
          <w:rFonts w:ascii="Times New Roman" w:hAnsi="Times New Roman"/>
          <w:sz w:val="28"/>
          <w:szCs w:val="28"/>
        </w:rPr>
        <w:t>ЭтноМир</w:t>
      </w:r>
      <w:proofErr w:type="spellEnd"/>
      <w:r w:rsidR="001A3516" w:rsidRPr="00E9643D">
        <w:rPr>
          <w:rFonts w:ascii="Times New Roman" w:hAnsi="Times New Roman"/>
          <w:sz w:val="28"/>
          <w:szCs w:val="28"/>
        </w:rPr>
        <w:t>»</w:t>
      </w:r>
      <w:r w:rsidR="001A7F53" w:rsidRPr="00E9643D">
        <w:rPr>
          <w:rFonts w:ascii="Times New Roman" w:hAnsi="Times New Roman"/>
          <w:sz w:val="28"/>
          <w:szCs w:val="28"/>
        </w:rPr>
        <w:t>.</w:t>
      </w:r>
      <w:r w:rsidR="007B2770" w:rsidRPr="00E9643D">
        <w:rPr>
          <w:rFonts w:ascii="Times New Roman" w:hAnsi="Times New Roman"/>
          <w:sz w:val="28"/>
          <w:szCs w:val="28"/>
        </w:rPr>
        <w:t xml:space="preserve"> Разви</w:t>
      </w:r>
      <w:r w:rsidR="005A00DF">
        <w:rPr>
          <w:rFonts w:ascii="Times New Roman" w:hAnsi="Times New Roman"/>
          <w:sz w:val="28"/>
          <w:szCs w:val="28"/>
        </w:rPr>
        <w:t>тие</w:t>
      </w:r>
      <w:r w:rsidR="007B2770" w:rsidRPr="00E9643D">
        <w:rPr>
          <w:rFonts w:ascii="Times New Roman" w:hAnsi="Times New Roman"/>
          <w:sz w:val="28"/>
          <w:szCs w:val="28"/>
        </w:rPr>
        <w:t xml:space="preserve"> киноиндустри</w:t>
      </w:r>
      <w:r w:rsidR="005A00DF">
        <w:rPr>
          <w:rFonts w:ascii="Times New Roman" w:hAnsi="Times New Roman"/>
          <w:sz w:val="28"/>
          <w:szCs w:val="28"/>
        </w:rPr>
        <w:t>и осуществлялось</w:t>
      </w:r>
      <w:r w:rsidR="007B2770" w:rsidRPr="00E9643D">
        <w:rPr>
          <w:rFonts w:ascii="Times New Roman" w:hAnsi="Times New Roman"/>
          <w:sz w:val="28"/>
          <w:szCs w:val="28"/>
        </w:rPr>
        <w:t xml:space="preserve"> на базе </w:t>
      </w:r>
      <w:proofErr w:type="spellStart"/>
      <w:r w:rsidR="007B2770" w:rsidRPr="00E9643D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="007B2770" w:rsidRPr="00E9643D">
        <w:rPr>
          <w:rFonts w:ascii="Times New Roman" w:hAnsi="Times New Roman"/>
          <w:sz w:val="28"/>
          <w:szCs w:val="28"/>
        </w:rPr>
        <w:t xml:space="preserve"> учреждений, таких как ДК «Победа» и ЦНК «</w:t>
      </w:r>
      <w:proofErr w:type="spellStart"/>
      <w:r w:rsidR="007B2770" w:rsidRPr="00E9643D">
        <w:rPr>
          <w:rFonts w:ascii="Times New Roman" w:hAnsi="Times New Roman"/>
          <w:sz w:val="28"/>
          <w:szCs w:val="28"/>
        </w:rPr>
        <w:t>Этн</w:t>
      </w:r>
      <w:r w:rsidR="007B2770" w:rsidRPr="00E9643D">
        <w:rPr>
          <w:rFonts w:ascii="Times New Roman" w:hAnsi="Times New Roman"/>
          <w:sz w:val="28"/>
          <w:szCs w:val="28"/>
        </w:rPr>
        <w:t>о</w:t>
      </w:r>
      <w:r w:rsidR="007B2770" w:rsidRPr="00E9643D">
        <w:rPr>
          <w:rFonts w:ascii="Times New Roman" w:hAnsi="Times New Roman"/>
          <w:sz w:val="28"/>
          <w:szCs w:val="28"/>
        </w:rPr>
        <w:t>Мир</w:t>
      </w:r>
      <w:proofErr w:type="spellEnd"/>
      <w:r w:rsidR="007B2770" w:rsidRPr="00E9643D">
        <w:rPr>
          <w:rFonts w:ascii="Times New Roman" w:hAnsi="Times New Roman"/>
          <w:sz w:val="28"/>
          <w:szCs w:val="28"/>
        </w:rPr>
        <w:t>», благодаря поддержке фонда кино кинозалы переоборудованы и отр</w:t>
      </w:r>
      <w:r w:rsidR="007B2770" w:rsidRPr="00E9643D">
        <w:rPr>
          <w:rFonts w:ascii="Times New Roman" w:hAnsi="Times New Roman"/>
          <w:sz w:val="28"/>
          <w:szCs w:val="28"/>
        </w:rPr>
        <w:t>е</w:t>
      </w:r>
      <w:r w:rsidR="007B2770" w:rsidRPr="00E9643D">
        <w:rPr>
          <w:rFonts w:ascii="Times New Roman" w:hAnsi="Times New Roman"/>
          <w:sz w:val="28"/>
          <w:szCs w:val="28"/>
        </w:rPr>
        <w:t xml:space="preserve">монтированы, на данный момент выделены </w:t>
      </w:r>
      <w:proofErr w:type="spellStart"/>
      <w:r w:rsidR="007B2770" w:rsidRPr="00E9643D">
        <w:rPr>
          <w:rFonts w:ascii="Times New Roman" w:hAnsi="Times New Roman"/>
          <w:sz w:val="28"/>
          <w:szCs w:val="28"/>
        </w:rPr>
        <w:t>грантовые</w:t>
      </w:r>
      <w:proofErr w:type="spellEnd"/>
      <w:r w:rsidR="007B2770" w:rsidRPr="00E9643D">
        <w:rPr>
          <w:rFonts w:ascii="Times New Roman" w:hAnsi="Times New Roman"/>
          <w:sz w:val="28"/>
          <w:szCs w:val="28"/>
        </w:rPr>
        <w:t xml:space="preserve"> средства на приобр</w:t>
      </w:r>
      <w:r w:rsidR="007B2770" w:rsidRPr="00E9643D">
        <w:rPr>
          <w:rFonts w:ascii="Times New Roman" w:hAnsi="Times New Roman"/>
          <w:sz w:val="28"/>
          <w:szCs w:val="28"/>
        </w:rPr>
        <w:t>е</w:t>
      </w:r>
      <w:r w:rsidR="007B2770" w:rsidRPr="00E9643D">
        <w:rPr>
          <w:rFonts w:ascii="Times New Roman" w:hAnsi="Times New Roman"/>
          <w:sz w:val="28"/>
          <w:szCs w:val="28"/>
        </w:rPr>
        <w:t>тение кинооборудования и переоборудование киноконцертного зала, расп</w:t>
      </w:r>
      <w:r w:rsidR="007B2770" w:rsidRPr="00E9643D">
        <w:rPr>
          <w:rFonts w:ascii="Times New Roman" w:hAnsi="Times New Roman"/>
          <w:sz w:val="28"/>
          <w:szCs w:val="28"/>
        </w:rPr>
        <w:t>о</w:t>
      </w:r>
      <w:r w:rsidR="007B2770" w:rsidRPr="00E9643D">
        <w:rPr>
          <w:rFonts w:ascii="Times New Roman" w:hAnsi="Times New Roman"/>
          <w:sz w:val="28"/>
          <w:szCs w:val="28"/>
        </w:rPr>
        <w:t>ложенного во дворце культуры «Победа». Руководите</w:t>
      </w:r>
      <w:r w:rsidR="005A00DF">
        <w:rPr>
          <w:rFonts w:ascii="Times New Roman" w:hAnsi="Times New Roman"/>
          <w:sz w:val="28"/>
          <w:szCs w:val="28"/>
        </w:rPr>
        <w:t>лями</w:t>
      </w:r>
      <w:r w:rsidR="007B2770" w:rsidRPr="00E9643D">
        <w:rPr>
          <w:rFonts w:ascii="Times New Roman" w:hAnsi="Times New Roman"/>
          <w:sz w:val="28"/>
          <w:szCs w:val="28"/>
        </w:rPr>
        <w:t xml:space="preserve"> данных учрежд</w:t>
      </w:r>
      <w:r w:rsidR="007B2770" w:rsidRPr="00E9643D">
        <w:rPr>
          <w:rFonts w:ascii="Times New Roman" w:hAnsi="Times New Roman"/>
          <w:sz w:val="28"/>
          <w:szCs w:val="28"/>
        </w:rPr>
        <w:t>е</w:t>
      </w:r>
      <w:r w:rsidR="007B2770" w:rsidRPr="00E9643D">
        <w:rPr>
          <w:rFonts w:ascii="Times New Roman" w:hAnsi="Times New Roman"/>
          <w:sz w:val="28"/>
          <w:szCs w:val="28"/>
        </w:rPr>
        <w:t xml:space="preserve">ний </w:t>
      </w:r>
      <w:r w:rsidR="00EC1D59" w:rsidRPr="00E9643D">
        <w:rPr>
          <w:rFonts w:ascii="Times New Roman" w:hAnsi="Times New Roman"/>
          <w:sz w:val="28"/>
          <w:szCs w:val="28"/>
        </w:rPr>
        <w:t>активно привлека</w:t>
      </w:r>
      <w:r w:rsidR="005A00DF">
        <w:rPr>
          <w:rFonts w:ascii="Times New Roman" w:hAnsi="Times New Roman"/>
          <w:sz w:val="28"/>
          <w:szCs w:val="28"/>
        </w:rPr>
        <w:t>лись</w:t>
      </w:r>
      <w:r w:rsidR="00EC1D59" w:rsidRPr="00E964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1D59" w:rsidRPr="00E9643D">
        <w:rPr>
          <w:rFonts w:ascii="Times New Roman" w:hAnsi="Times New Roman"/>
          <w:sz w:val="28"/>
          <w:szCs w:val="28"/>
        </w:rPr>
        <w:t>грантовые</w:t>
      </w:r>
      <w:proofErr w:type="spellEnd"/>
      <w:r w:rsidR="00EC1D59" w:rsidRPr="00E9643D">
        <w:rPr>
          <w:rFonts w:ascii="Times New Roman" w:hAnsi="Times New Roman"/>
          <w:sz w:val="28"/>
          <w:szCs w:val="28"/>
        </w:rPr>
        <w:t xml:space="preserve"> средства, что благоприятно сказывае</w:t>
      </w:r>
      <w:r w:rsidR="00EC1D59" w:rsidRPr="00E9643D">
        <w:rPr>
          <w:rFonts w:ascii="Times New Roman" w:hAnsi="Times New Roman"/>
          <w:sz w:val="28"/>
          <w:szCs w:val="28"/>
        </w:rPr>
        <w:t>т</w:t>
      </w:r>
      <w:r w:rsidR="00EC1D59" w:rsidRPr="00E9643D">
        <w:rPr>
          <w:rFonts w:ascii="Times New Roman" w:hAnsi="Times New Roman"/>
          <w:sz w:val="28"/>
          <w:szCs w:val="28"/>
        </w:rPr>
        <w:t>ся на удовлетворенности гражданами предоставляемыми услугами.</w:t>
      </w:r>
    </w:p>
    <w:p w:rsidR="001F1161" w:rsidRPr="001F1161" w:rsidRDefault="001F1161" w:rsidP="00EA4B45">
      <w:pPr>
        <w:spacing w:after="0" w:line="36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 2020 году проведена реорганизация учреждений культуры в соотве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ствии с</w:t>
      </w:r>
      <w:r w:rsidRPr="00770EB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постановлением администрации города Вятские Поляны от 21.08.2020 № 98 «</w:t>
      </w:r>
      <w:r w:rsidRPr="00770EBA">
        <w:rPr>
          <w:rFonts w:ascii="Times New Roman" w:hAnsi="Times New Roman" w:cs="Times New Roman"/>
          <w:color w:val="000000"/>
          <w:sz w:val="28"/>
          <w:szCs w:val="28"/>
        </w:rPr>
        <w:t>О реорганизации муниципального бюджетного учреждения культуры Дворец культуры «Победа» путем присоединения муниципального бюджетного учреждения культуры центр национальных культур «</w:t>
      </w:r>
      <w:proofErr w:type="spellStart"/>
      <w:r w:rsidRPr="00770EBA">
        <w:rPr>
          <w:rFonts w:ascii="Times New Roman" w:hAnsi="Times New Roman" w:cs="Times New Roman"/>
          <w:color w:val="000000"/>
          <w:sz w:val="28"/>
          <w:szCs w:val="28"/>
        </w:rPr>
        <w:t>Этн</w:t>
      </w:r>
      <w:r w:rsidRPr="00770EB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70EBA">
        <w:rPr>
          <w:rFonts w:ascii="Times New Roman" w:hAnsi="Times New Roman" w:cs="Times New Roman"/>
          <w:color w:val="000000"/>
          <w:sz w:val="28"/>
          <w:szCs w:val="28"/>
        </w:rPr>
        <w:t>Мир</w:t>
      </w:r>
      <w:proofErr w:type="spellEnd"/>
      <w:r w:rsidRPr="00770EB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70EB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»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Pr="001F116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proofErr w:type="gramStart"/>
      <w:r w:rsidRPr="00E9643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следствии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реорганизации </w:t>
      </w:r>
      <w:r w:rsidRPr="00E9643D">
        <w:rPr>
          <w:rFonts w:ascii="Times New Roman" w:hAnsi="Times New Roman"/>
          <w:sz w:val="28"/>
          <w:szCs w:val="28"/>
        </w:rPr>
        <w:t>клубных учреждени</w:t>
      </w:r>
      <w:r>
        <w:rPr>
          <w:rFonts w:ascii="Times New Roman" w:hAnsi="Times New Roman"/>
          <w:sz w:val="28"/>
          <w:szCs w:val="28"/>
        </w:rPr>
        <w:t>й</w:t>
      </w:r>
      <w:r w:rsidRPr="00E964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количество </w:t>
      </w:r>
      <w:r w:rsidRPr="00E9643D">
        <w:rPr>
          <w:rFonts w:ascii="Times New Roman" w:hAnsi="Times New Roman"/>
          <w:sz w:val="28"/>
          <w:szCs w:val="28"/>
        </w:rPr>
        <w:t>клу</w:t>
      </w:r>
      <w:r w:rsidRPr="00E9643D">
        <w:rPr>
          <w:rFonts w:ascii="Times New Roman" w:hAnsi="Times New Roman"/>
          <w:sz w:val="28"/>
          <w:szCs w:val="28"/>
        </w:rPr>
        <w:t>б</w:t>
      </w:r>
      <w:r w:rsidRPr="00E9643D">
        <w:rPr>
          <w:rFonts w:ascii="Times New Roman" w:hAnsi="Times New Roman"/>
          <w:sz w:val="28"/>
          <w:szCs w:val="28"/>
        </w:rPr>
        <w:t xml:space="preserve">ных формирований </w:t>
      </w:r>
      <w:r>
        <w:rPr>
          <w:rFonts w:ascii="Times New Roman" w:hAnsi="Times New Roman"/>
          <w:sz w:val="28"/>
          <w:szCs w:val="28"/>
        </w:rPr>
        <w:t>составило 52 ед</w:t>
      </w:r>
      <w:r w:rsidR="005A00DF">
        <w:rPr>
          <w:rFonts w:ascii="Times New Roman" w:hAnsi="Times New Roman"/>
          <w:sz w:val="28"/>
          <w:szCs w:val="28"/>
        </w:rPr>
        <w:t>иницы</w:t>
      </w:r>
      <w:r w:rsidRPr="00E9643D">
        <w:rPr>
          <w:rFonts w:ascii="Times New Roman" w:hAnsi="Times New Roman"/>
          <w:sz w:val="28"/>
          <w:szCs w:val="28"/>
        </w:rPr>
        <w:t xml:space="preserve">, в них участников </w:t>
      </w:r>
      <w:r>
        <w:rPr>
          <w:rFonts w:ascii="Times New Roman" w:hAnsi="Times New Roman"/>
          <w:sz w:val="28"/>
          <w:szCs w:val="28"/>
        </w:rPr>
        <w:t>1520</w:t>
      </w:r>
      <w:r w:rsidRPr="00E9643D">
        <w:rPr>
          <w:rFonts w:ascii="Times New Roman" w:hAnsi="Times New Roman"/>
          <w:sz w:val="28"/>
          <w:szCs w:val="28"/>
        </w:rPr>
        <w:t xml:space="preserve"> человек.</w:t>
      </w:r>
    </w:p>
    <w:p w:rsidR="006B3D1B" w:rsidRPr="00E9643D" w:rsidRDefault="006B3D1B" w:rsidP="00EA4B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lastRenderedPageBreak/>
        <w:t xml:space="preserve">Почётные звания «народный» и «образцовый» имеют </w:t>
      </w:r>
      <w:r w:rsidR="001F1161" w:rsidRPr="001F1161">
        <w:rPr>
          <w:rFonts w:ascii="Times New Roman" w:hAnsi="Times New Roman"/>
          <w:sz w:val="28"/>
          <w:szCs w:val="28"/>
        </w:rPr>
        <w:t>12</w:t>
      </w:r>
      <w:r w:rsidRPr="00E9643D">
        <w:rPr>
          <w:rFonts w:ascii="Times New Roman" w:hAnsi="Times New Roman"/>
          <w:sz w:val="28"/>
          <w:szCs w:val="28"/>
        </w:rPr>
        <w:t xml:space="preserve"> творческих коллективов.</w:t>
      </w:r>
      <w:r w:rsidR="00D075FD">
        <w:rPr>
          <w:rFonts w:ascii="Times New Roman" w:hAnsi="Times New Roman"/>
          <w:sz w:val="28"/>
          <w:szCs w:val="28"/>
        </w:rPr>
        <w:t xml:space="preserve"> </w:t>
      </w:r>
      <w:r w:rsidR="00EC1D59" w:rsidRPr="00E9643D">
        <w:rPr>
          <w:rFonts w:ascii="Times New Roman" w:hAnsi="Times New Roman"/>
          <w:sz w:val="28"/>
          <w:szCs w:val="28"/>
        </w:rPr>
        <w:t>Активно расширяется деятельность кружков, позволяющая о</w:t>
      </w:r>
      <w:r w:rsidR="00EC1D59" w:rsidRPr="00E9643D">
        <w:rPr>
          <w:rFonts w:ascii="Times New Roman" w:hAnsi="Times New Roman"/>
          <w:sz w:val="28"/>
          <w:szCs w:val="28"/>
        </w:rPr>
        <w:t>р</w:t>
      </w:r>
      <w:r w:rsidR="00EC1D59" w:rsidRPr="00E9643D">
        <w:rPr>
          <w:rFonts w:ascii="Times New Roman" w:hAnsi="Times New Roman"/>
          <w:sz w:val="28"/>
          <w:szCs w:val="28"/>
        </w:rPr>
        <w:t xml:space="preserve">ганизовать досуг граждан, без возрастных ограничений. </w:t>
      </w:r>
    </w:p>
    <w:p w:rsidR="006B3D1B" w:rsidRDefault="00F340C2" w:rsidP="00EA4B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В городе реализована возможность качественного получения услуг в сфере дополнительного образования детей на базе 4 учреждений, а именно:</w:t>
      </w:r>
      <w:r w:rsidR="006B3D1B" w:rsidRPr="00E9643D">
        <w:rPr>
          <w:rFonts w:ascii="Times New Roman" w:hAnsi="Times New Roman" w:cs="Times New Roman"/>
          <w:sz w:val="28"/>
          <w:szCs w:val="28"/>
        </w:rPr>
        <w:t xml:space="preserve"> театральной</w:t>
      </w:r>
      <w:r w:rsidRPr="00E9643D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6B3D1B" w:rsidRPr="00E9643D">
        <w:rPr>
          <w:rFonts w:ascii="Times New Roman" w:hAnsi="Times New Roman" w:cs="Times New Roman"/>
          <w:sz w:val="28"/>
          <w:szCs w:val="28"/>
        </w:rPr>
        <w:t>, художественной</w:t>
      </w:r>
      <w:r w:rsidRPr="00E9643D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6B3D1B" w:rsidRPr="00E9643D">
        <w:rPr>
          <w:rFonts w:ascii="Times New Roman" w:hAnsi="Times New Roman" w:cs="Times New Roman"/>
          <w:sz w:val="28"/>
          <w:szCs w:val="28"/>
        </w:rPr>
        <w:t>, музыкаль</w:t>
      </w:r>
      <w:r w:rsidRPr="00E9643D">
        <w:rPr>
          <w:rFonts w:ascii="Times New Roman" w:hAnsi="Times New Roman" w:cs="Times New Roman"/>
          <w:sz w:val="28"/>
          <w:szCs w:val="28"/>
        </w:rPr>
        <w:t>ной школы и школы искусств.</w:t>
      </w:r>
      <w:r w:rsidR="00700832">
        <w:rPr>
          <w:rFonts w:ascii="Times New Roman" w:hAnsi="Times New Roman" w:cs="Times New Roman"/>
          <w:sz w:val="28"/>
          <w:szCs w:val="28"/>
        </w:rPr>
        <w:t xml:space="preserve"> </w:t>
      </w:r>
      <w:r w:rsidRPr="00E9643D">
        <w:rPr>
          <w:rFonts w:ascii="Times New Roman" w:hAnsi="Times New Roman" w:cs="Times New Roman"/>
          <w:sz w:val="28"/>
          <w:szCs w:val="28"/>
        </w:rPr>
        <w:t>Афиши данных учреждений свидетельствуют о проведении</w:t>
      </w:r>
      <w:r w:rsidR="00EC733B" w:rsidRPr="00E9643D">
        <w:rPr>
          <w:rFonts w:ascii="Times New Roman" w:hAnsi="Times New Roman" w:cs="Times New Roman"/>
          <w:sz w:val="28"/>
          <w:szCs w:val="28"/>
        </w:rPr>
        <w:t xml:space="preserve"> инт</w:t>
      </w:r>
      <w:r w:rsidR="00EC733B" w:rsidRPr="00E9643D">
        <w:rPr>
          <w:rFonts w:ascii="Times New Roman" w:hAnsi="Times New Roman" w:cs="Times New Roman"/>
          <w:sz w:val="28"/>
          <w:szCs w:val="28"/>
        </w:rPr>
        <w:t>е</w:t>
      </w:r>
      <w:r w:rsidR="00EC733B" w:rsidRPr="00E9643D">
        <w:rPr>
          <w:rFonts w:ascii="Times New Roman" w:hAnsi="Times New Roman" w:cs="Times New Roman"/>
          <w:sz w:val="28"/>
          <w:szCs w:val="28"/>
        </w:rPr>
        <w:t>ресных</w:t>
      </w:r>
      <w:r w:rsidR="007008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638D" w:rsidRPr="00E9643D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="0023638D" w:rsidRPr="00E9643D">
        <w:rPr>
          <w:rFonts w:ascii="Times New Roman" w:hAnsi="Times New Roman" w:cs="Times New Roman"/>
          <w:sz w:val="28"/>
          <w:szCs w:val="28"/>
        </w:rPr>
        <w:t xml:space="preserve"> в том числе олимпиады, мини-концерты, мастер классы, выставки, спектакли. За </w:t>
      </w:r>
      <w:r w:rsidR="00EC733B" w:rsidRPr="00E9643D">
        <w:rPr>
          <w:rFonts w:ascii="Times New Roman" w:hAnsi="Times New Roman" w:cs="Times New Roman"/>
          <w:sz w:val="28"/>
          <w:szCs w:val="28"/>
        </w:rPr>
        <w:t>2018 год</w:t>
      </w:r>
      <w:r w:rsidR="0023638D" w:rsidRPr="00E9643D">
        <w:rPr>
          <w:rFonts w:ascii="Times New Roman" w:hAnsi="Times New Roman" w:cs="Times New Roman"/>
          <w:sz w:val="28"/>
          <w:szCs w:val="28"/>
        </w:rPr>
        <w:t xml:space="preserve"> учащиеся и преподаватели дополнительн</w:t>
      </w:r>
      <w:r w:rsidR="0023638D" w:rsidRPr="00E9643D">
        <w:rPr>
          <w:rFonts w:ascii="Times New Roman" w:hAnsi="Times New Roman" w:cs="Times New Roman"/>
          <w:sz w:val="28"/>
          <w:szCs w:val="28"/>
        </w:rPr>
        <w:t>о</w:t>
      </w:r>
      <w:r w:rsidR="0023638D" w:rsidRPr="00E9643D">
        <w:rPr>
          <w:rFonts w:ascii="Times New Roman" w:hAnsi="Times New Roman" w:cs="Times New Roman"/>
          <w:sz w:val="28"/>
          <w:szCs w:val="28"/>
        </w:rPr>
        <w:t xml:space="preserve">го образования приняли участие в </w:t>
      </w:r>
      <w:r w:rsidR="00EC733B" w:rsidRPr="00E9643D">
        <w:rPr>
          <w:rFonts w:ascii="Times New Roman" w:hAnsi="Times New Roman" w:cs="Times New Roman"/>
          <w:sz w:val="28"/>
          <w:szCs w:val="28"/>
        </w:rPr>
        <w:t>10</w:t>
      </w:r>
      <w:r w:rsidR="0023638D" w:rsidRPr="00E9643D"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="00EC733B" w:rsidRPr="00E9643D">
        <w:rPr>
          <w:rFonts w:ascii="Times New Roman" w:hAnsi="Times New Roman" w:cs="Times New Roman"/>
          <w:sz w:val="28"/>
          <w:szCs w:val="28"/>
        </w:rPr>
        <w:t xml:space="preserve"> и фестивалях различных уровней</w:t>
      </w:r>
      <w:r w:rsidR="0023638D" w:rsidRPr="00E9643D">
        <w:rPr>
          <w:rFonts w:ascii="Times New Roman" w:hAnsi="Times New Roman" w:cs="Times New Roman"/>
          <w:sz w:val="28"/>
          <w:szCs w:val="28"/>
        </w:rPr>
        <w:t>.</w:t>
      </w:r>
    </w:p>
    <w:p w:rsidR="0085363A" w:rsidRPr="00E9643D" w:rsidRDefault="006B3D1B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t>Познакомиться с историей города, с его людьми, историческими соб</w:t>
      </w:r>
      <w:r w:rsidRPr="00E9643D">
        <w:rPr>
          <w:rFonts w:ascii="Times New Roman" w:hAnsi="Times New Roman"/>
          <w:sz w:val="28"/>
          <w:szCs w:val="28"/>
        </w:rPr>
        <w:t>ы</w:t>
      </w:r>
      <w:r w:rsidRPr="00E9643D">
        <w:rPr>
          <w:rFonts w:ascii="Times New Roman" w:hAnsi="Times New Roman"/>
          <w:sz w:val="28"/>
          <w:szCs w:val="28"/>
        </w:rPr>
        <w:t xml:space="preserve">тиями, природой родного края и </w:t>
      </w:r>
      <w:r w:rsidR="00F340C2" w:rsidRPr="00E9643D">
        <w:rPr>
          <w:rFonts w:ascii="Times New Roman" w:hAnsi="Times New Roman"/>
          <w:sz w:val="28"/>
          <w:szCs w:val="28"/>
        </w:rPr>
        <w:t>достопримечательностями города</w:t>
      </w:r>
      <w:r w:rsidRPr="00E9643D">
        <w:rPr>
          <w:rFonts w:ascii="Times New Roman" w:hAnsi="Times New Roman"/>
          <w:sz w:val="28"/>
          <w:szCs w:val="28"/>
        </w:rPr>
        <w:t xml:space="preserve"> можно посетив Вятскополянский исторический музей</w:t>
      </w:r>
      <w:r w:rsidR="00EC733B" w:rsidRPr="00E9643D">
        <w:rPr>
          <w:rFonts w:ascii="Times New Roman" w:hAnsi="Times New Roman"/>
          <w:sz w:val="28"/>
          <w:szCs w:val="28"/>
        </w:rPr>
        <w:t xml:space="preserve"> (далее – Музей)</w:t>
      </w:r>
      <w:r w:rsidRPr="00E9643D">
        <w:rPr>
          <w:rFonts w:ascii="Times New Roman" w:hAnsi="Times New Roman"/>
          <w:sz w:val="28"/>
          <w:szCs w:val="28"/>
        </w:rPr>
        <w:t xml:space="preserve">. </w:t>
      </w:r>
    </w:p>
    <w:p w:rsidR="00EC733B" w:rsidRPr="00E9643D" w:rsidRDefault="006B3D1B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t>В 201</w:t>
      </w:r>
      <w:r w:rsidR="00EC733B" w:rsidRPr="00E9643D">
        <w:rPr>
          <w:rFonts w:ascii="Times New Roman" w:hAnsi="Times New Roman"/>
          <w:sz w:val="28"/>
          <w:szCs w:val="28"/>
        </w:rPr>
        <w:t>8</w:t>
      </w:r>
      <w:r w:rsidRPr="00E9643D">
        <w:rPr>
          <w:rFonts w:ascii="Times New Roman" w:hAnsi="Times New Roman"/>
          <w:sz w:val="28"/>
          <w:szCs w:val="28"/>
        </w:rPr>
        <w:t xml:space="preserve"> году в выставочных залах музея экспонировалось </w:t>
      </w:r>
      <w:r w:rsidR="00EC733B" w:rsidRPr="00E9643D">
        <w:rPr>
          <w:rFonts w:ascii="Times New Roman" w:hAnsi="Times New Roman"/>
          <w:sz w:val="28"/>
          <w:szCs w:val="28"/>
        </w:rPr>
        <w:t>29</w:t>
      </w:r>
      <w:r w:rsidR="00F174A8" w:rsidRPr="00E9643D">
        <w:rPr>
          <w:rFonts w:ascii="Times New Roman" w:hAnsi="Times New Roman"/>
          <w:sz w:val="28"/>
          <w:szCs w:val="28"/>
        </w:rPr>
        <w:t xml:space="preserve"> выставок,</w:t>
      </w:r>
      <w:r w:rsidRPr="00E9643D">
        <w:rPr>
          <w:rFonts w:ascii="Times New Roman" w:hAnsi="Times New Roman"/>
          <w:sz w:val="28"/>
          <w:szCs w:val="28"/>
        </w:rPr>
        <w:t xml:space="preserve"> которые посетили </w:t>
      </w:r>
      <w:r w:rsidR="00EC733B" w:rsidRPr="00E9643D">
        <w:rPr>
          <w:rFonts w:ascii="Times New Roman" w:hAnsi="Times New Roman"/>
          <w:sz w:val="28"/>
          <w:szCs w:val="28"/>
        </w:rPr>
        <w:t>22902</w:t>
      </w:r>
      <w:r w:rsidRPr="00E9643D">
        <w:rPr>
          <w:rFonts w:ascii="Times New Roman" w:hAnsi="Times New Roman"/>
          <w:sz w:val="28"/>
          <w:szCs w:val="28"/>
        </w:rPr>
        <w:t xml:space="preserve"> чел., для экскурсионных групп проведено </w:t>
      </w:r>
      <w:r w:rsidR="0023638D" w:rsidRPr="00E9643D">
        <w:rPr>
          <w:rFonts w:ascii="Times New Roman" w:hAnsi="Times New Roman"/>
          <w:sz w:val="28"/>
          <w:szCs w:val="28"/>
        </w:rPr>
        <w:t>много</w:t>
      </w:r>
      <w:r w:rsidRPr="00E9643D">
        <w:rPr>
          <w:rFonts w:ascii="Times New Roman" w:hAnsi="Times New Roman"/>
          <w:sz w:val="28"/>
          <w:szCs w:val="28"/>
        </w:rPr>
        <w:t xml:space="preserve"> экскурсий сотрудниками музея.</w:t>
      </w:r>
      <w:r w:rsidR="0023638D" w:rsidRPr="00E9643D">
        <w:rPr>
          <w:rFonts w:ascii="Times New Roman" w:hAnsi="Times New Roman"/>
          <w:sz w:val="28"/>
          <w:szCs w:val="28"/>
        </w:rPr>
        <w:t xml:space="preserve"> Также набирает популярность «</w:t>
      </w:r>
      <w:proofErr w:type="spellStart"/>
      <w:r w:rsidR="0023638D" w:rsidRPr="00E9643D">
        <w:rPr>
          <w:rFonts w:ascii="Times New Roman" w:hAnsi="Times New Roman"/>
          <w:sz w:val="28"/>
          <w:szCs w:val="28"/>
        </w:rPr>
        <w:t>Лаборатор</w:t>
      </w:r>
      <w:r w:rsidR="0023638D" w:rsidRPr="00E9643D">
        <w:rPr>
          <w:rFonts w:ascii="Times New Roman" w:hAnsi="Times New Roman"/>
          <w:sz w:val="28"/>
          <w:szCs w:val="28"/>
        </w:rPr>
        <w:t>и</w:t>
      </w:r>
      <w:r w:rsidR="0023638D" w:rsidRPr="00E9643D">
        <w:rPr>
          <w:rFonts w:ascii="Times New Roman" w:hAnsi="Times New Roman"/>
          <w:sz w:val="28"/>
          <w:szCs w:val="28"/>
        </w:rPr>
        <w:t>ум</w:t>
      </w:r>
      <w:proofErr w:type="spellEnd"/>
      <w:r w:rsidR="0023638D" w:rsidRPr="00E9643D">
        <w:rPr>
          <w:rFonts w:ascii="Times New Roman" w:hAnsi="Times New Roman"/>
          <w:sz w:val="28"/>
          <w:szCs w:val="28"/>
        </w:rPr>
        <w:t>», где дети могут познакомиться с основами физики и химии, принять уч</w:t>
      </w:r>
      <w:r w:rsidR="0023638D" w:rsidRPr="00E9643D">
        <w:rPr>
          <w:rFonts w:ascii="Times New Roman" w:hAnsi="Times New Roman"/>
          <w:sz w:val="28"/>
          <w:szCs w:val="28"/>
        </w:rPr>
        <w:t>а</w:t>
      </w:r>
      <w:r w:rsidR="0023638D" w:rsidRPr="00E9643D">
        <w:rPr>
          <w:rFonts w:ascii="Times New Roman" w:hAnsi="Times New Roman"/>
          <w:sz w:val="28"/>
          <w:szCs w:val="28"/>
        </w:rPr>
        <w:t xml:space="preserve">стие в </w:t>
      </w:r>
      <w:r w:rsidR="00F174A8" w:rsidRPr="00E9643D">
        <w:rPr>
          <w:rFonts w:ascii="Times New Roman" w:hAnsi="Times New Roman"/>
          <w:sz w:val="28"/>
          <w:szCs w:val="28"/>
        </w:rPr>
        <w:t xml:space="preserve">занимательных </w:t>
      </w:r>
      <w:r w:rsidR="0023638D" w:rsidRPr="00E9643D">
        <w:rPr>
          <w:rFonts w:ascii="Times New Roman" w:hAnsi="Times New Roman"/>
          <w:sz w:val="28"/>
          <w:szCs w:val="28"/>
        </w:rPr>
        <w:t>опытах. Таким образом</w:t>
      </w:r>
      <w:r w:rsidR="0025079B" w:rsidRPr="00E9643D">
        <w:rPr>
          <w:rFonts w:ascii="Times New Roman" w:hAnsi="Times New Roman"/>
          <w:sz w:val="28"/>
          <w:szCs w:val="28"/>
        </w:rPr>
        <w:t>,</w:t>
      </w:r>
      <w:r w:rsidR="0023638D" w:rsidRPr="00E9643D">
        <w:rPr>
          <w:rFonts w:ascii="Times New Roman" w:hAnsi="Times New Roman"/>
          <w:sz w:val="28"/>
          <w:szCs w:val="28"/>
        </w:rPr>
        <w:t xml:space="preserve"> увеличивается количество п</w:t>
      </w:r>
      <w:r w:rsidR="0023638D" w:rsidRPr="00E9643D">
        <w:rPr>
          <w:rFonts w:ascii="Times New Roman" w:hAnsi="Times New Roman"/>
          <w:sz w:val="28"/>
          <w:szCs w:val="28"/>
        </w:rPr>
        <w:t>о</w:t>
      </w:r>
      <w:r w:rsidR="0023638D" w:rsidRPr="00E9643D">
        <w:rPr>
          <w:rFonts w:ascii="Times New Roman" w:hAnsi="Times New Roman"/>
          <w:sz w:val="28"/>
          <w:szCs w:val="28"/>
        </w:rPr>
        <w:t>сещений музеев, в том числе и групповые посещения с привлечением школ</w:t>
      </w:r>
      <w:r w:rsidR="0023638D" w:rsidRPr="00E9643D">
        <w:rPr>
          <w:rFonts w:ascii="Times New Roman" w:hAnsi="Times New Roman"/>
          <w:sz w:val="28"/>
          <w:szCs w:val="28"/>
        </w:rPr>
        <w:t>ь</w:t>
      </w:r>
      <w:r w:rsidR="0023638D" w:rsidRPr="00E9643D">
        <w:rPr>
          <w:rFonts w:ascii="Times New Roman" w:hAnsi="Times New Roman"/>
          <w:sz w:val="28"/>
          <w:szCs w:val="28"/>
        </w:rPr>
        <w:t>ников и детей младшего возраста.</w:t>
      </w:r>
    </w:p>
    <w:p w:rsidR="00EC733B" w:rsidRPr="00E9643D" w:rsidRDefault="00EC733B" w:rsidP="00EA4B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 каждым годом у посетителей музеев все большей популярностью пользуется Всероссийская акция «Ночь музеев», цель которой</w:t>
      </w:r>
      <w:r w:rsidR="00700832">
        <w:rPr>
          <w:rFonts w:ascii="Times New Roman" w:hAnsi="Times New Roman" w:cs="Times New Roman"/>
          <w:sz w:val="28"/>
          <w:szCs w:val="28"/>
        </w:rPr>
        <w:t xml:space="preserve"> </w:t>
      </w:r>
      <w:r w:rsidRPr="00E9643D">
        <w:rPr>
          <w:rFonts w:ascii="Times New Roman" w:hAnsi="Times New Roman" w:cs="Times New Roman"/>
          <w:sz w:val="28"/>
          <w:szCs w:val="28"/>
        </w:rPr>
        <w:t>– показать р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сурс, возможности и потенциал современных музейных учреждений, пр</w:t>
      </w:r>
      <w:r w:rsidRPr="00E9643D">
        <w:rPr>
          <w:rFonts w:ascii="Times New Roman" w:hAnsi="Times New Roman" w:cs="Times New Roman"/>
          <w:sz w:val="28"/>
          <w:szCs w:val="28"/>
        </w:rPr>
        <w:t>и</w:t>
      </w:r>
      <w:r w:rsidRPr="00E9643D">
        <w:rPr>
          <w:rFonts w:ascii="Times New Roman" w:hAnsi="Times New Roman" w:cs="Times New Roman"/>
          <w:sz w:val="28"/>
          <w:szCs w:val="28"/>
        </w:rPr>
        <w:t>влечь к их деятельности внимание молодежи.</w:t>
      </w:r>
    </w:p>
    <w:p w:rsidR="001A7F53" w:rsidRPr="00E9643D" w:rsidRDefault="001A7F5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t>В музее функционирует 4 зала исторических периодов развития города и 1 выставочный зал, в котором регулярно проводятся выставки из федерал</w:t>
      </w:r>
      <w:r w:rsidRPr="00E9643D">
        <w:rPr>
          <w:rFonts w:ascii="Times New Roman" w:hAnsi="Times New Roman"/>
          <w:sz w:val="28"/>
          <w:szCs w:val="28"/>
        </w:rPr>
        <w:t>ь</w:t>
      </w:r>
      <w:r w:rsidRPr="00E9643D">
        <w:rPr>
          <w:rFonts w:ascii="Times New Roman" w:hAnsi="Times New Roman"/>
          <w:sz w:val="28"/>
          <w:szCs w:val="28"/>
        </w:rPr>
        <w:t>ных, региональных и областных музеев. В ведомстве музея находится еди</w:t>
      </w:r>
      <w:r w:rsidRPr="00E9643D">
        <w:rPr>
          <w:rFonts w:ascii="Times New Roman" w:hAnsi="Times New Roman"/>
          <w:sz w:val="28"/>
          <w:szCs w:val="28"/>
        </w:rPr>
        <w:t>н</w:t>
      </w:r>
      <w:r w:rsidRPr="00E9643D">
        <w:rPr>
          <w:rFonts w:ascii="Times New Roman" w:hAnsi="Times New Roman"/>
          <w:sz w:val="28"/>
          <w:szCs w:val="28"/>
        </w:rPr>
        <w:t xml:space="preserve">ственный в России мемориальный дом-музей великого оружейника </w:t>
      </w:r>
      <w:r w:rsidR="00700832">
        <w:rPr>
          <w:rFonts w:ascii="Times New Roman" w:hAnsi="Times New Roman"/>
          <w:sz w:val="28"/>
          <w:szCs w:val="28"/>
        </w:rPr>
        <w:t xml:space="preserve">        </w:t>
      </w:r>
      <w:r w:rsidRPr="00E9643D">
        <w:rPr>
          <w:rFonts w:ascii="Times New Roman" w:hAnsi="Times New Roman"/>
          <w:sz w:val="28"/>
          <w:szCs w:val="28"/>
        </w:rPr>
        <w:t>Шпагина Г.С., на территории которого был возведен интерактивный лазе</w:t>
      </w:r>
      <w:r w:rsidRPr="00E9643D">
        <w:rPr>
          <w:rFonts w:ascii="Times New Roman" w:hAnsi="Times New Roman"/>
          <w:sz w:val="28"/>
          <w:szCs w:val="28"/>
        </w:rPr>
        <w:t>р</w:t>
      </w:r>
      <w:r w:rsidRPr="00E9643D">
        <w:rPr>
          <w:rFonts w:ascii="Times New Roman" w:hAnsi="Times New Roman"/>
          <w:sz w:val="28"/>
          <w:szCs w:val="28"/>
        </w:rPr>
        <w:t>ный тир и благоустроена прилегающая площадка.</w:t>
      </w:r>
    </w:p>
    <w:p w:rsidR="006B3D1B" w:rsidRPr="00E9643D" w:rsidRDefault="006A0E10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lastRenderedPageBreak/>
        <w:t>Наиболее острой для сотрудников музея остается проблема низкой зар</w:t>
      </w:r>
      <w:r w:rsidRPr="00E9643D">
        <w:rPr>
          <w:rFonts w:ascii="Times New Roman" w:hAnsi="Times New Roman"/>
          <w:sz w:val="28"/>
          <w:szCs w:val="28"/>
        </w:rPr>
        <w:t>а</w:t>
      </w:r>
      <w:r w:rsidRPr="00E9643D">
        <w:rPr>
          <w:rFonts w:ascii="Times New Roman" w:hAnsi="Times New Roman"/>
          <w:sz w:val="28"/>
          <w:szCs w:val="28"/>
        </w:rPr>
        <w:t xml:space="preserve">ботной платы, которая </w:t>
      </w:r>
      <w:r w:rsidRPr="00E9643D">
        <w:rPr>
          <w:rFonts w:ascii="Times New Roman" w:hAnsi="Times New Roman" w:cs="Times New Roman"/>
          <w:sz w:val="28"/>
          <w:szCs w:val="28"/>
        </w:rPr>
        <w:t>значительно ниже средней заработной платы не тол</w:t>
      </w:r>
      <w:r w:rsidRPr="00E9643D">
        <w:rPr>
          <w:rFonts w:ascii="Times New Roman" w:hAnsi="Times New Roman" w:cs="Times New Roman"/>
          <w:sz w:val="28"/>
          <w:szCs w:val="28"/>
        </w:rPr>
        <w:t>ь</w:t>
      </w:r>
      <w:r w:rsidRPr="00E9643D">
        <w:rPr>
          <w:rFonts w:ascii="Times New Roman" w:hAnsi="Times New Roman" w:cs="Times New Roman"/>
          <w:sz w:val="28"/>
          <w:szCs w:val="28"/>
        </w:rPr>
        <w:t>ко по сравнению с областными музеями, но и относительно</w:t>
      </w:r>
      <w:r w:rsidRPr="00E9643D">
        <w:rPr>
          <w:rFonts w:ascii="Times New Roman" w:hAnsi="Times New Roman"/>
          <w:sz w:val="28"/>
          <w:szCs w:val="28"/>
        </w:rPr>
        <w:t xml:space="preserve"> учреждений культуры города.</w:t>
      </w:r>
    </w:p>
    <w:p w:rsidR="006B3D1B" w:rsidRPr="00E9643D" w:rsidRDefault="006B3D1B" w:rsidP="00EA4B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Сеть </w:t>
      </w:r>
      <w:r w:rsidR="00EC1D59" w:rsidRPr="00E9643D">
        <w:rPr>
          <w:rFonts w:ascii="Times New Roman" w:hAnsi="Times New Roman" w:cs="Times New Roman"/>
          <w:sz w:val="28"/>
          <w:szCs w:val="28"/>
        </w:rPr>
        <w:t>у</w:t>
      </w:r>
      <w:r w:rsidRPr="00E9643D">
        <w:rPr>
          <w:rFonts w:ascii="Times New Roman" w:hAnsi="Times New Roman" w:cs="Times New Roman"/>
          <w:sz w:val="28"/>
          <w:szCs w:val="28"/>
        </w:rPr>
        <w:t xml:space="preserve">чреждений </w:t>
      </w:r>
      <w:proofErr w:type="gramStart"/>
      <w:r w:rsidRPr="00E9643D">
        <w:rPr>
          <w:rFonts w:ascii="Times New Roman" w:hAnsi="Times New Roman" w:cs="Times New Roman"/>
          <w:sz w:val="28"/>
          <w:szCs w:val="28"/>
        </w:rPr>
        <w:t>испытыва</w:t>
      </w:r>
      <w:r w:rsidR="00332696"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т серьезные проблемы</w:t>
      </w:r>
      <w:proofErr w:type="gramEnd"/>
      <w:r w:rsidRPr="00E9643D">
        <w:rPr>
          <w:rFonts w:ascii="Times New Roman" w:hAnsi="Times New Roman" w:cs="Times New Roman"/>
          <w:sz w:val="28"/>
          <w:szCs w:val="28"/>
        </w:rPr>
        <w:t>, которые в ближа</w:t>
      </w:r>
      <w:r w:rsidRPr="00E9643D">
        <w:rPr>
          <w:rFonts w:ascii="Times New Roman" w:hAnsi="Times New Roman" w:cs="Times New Roman"/>
          <w:sz w:val="28"/>
          <w:szCs w:val="28"/>
        </w:rPr>
        <w:t>й</w:t>
      </w:r>
      <w:r w:rsidRPr="00E9643D">
        <w:rPr>
          <w:rFonts w:ascii="Times New Roman" w:hAnsi="Times New Roman" w:cs="Times New Roman"/>
          <w:sz w:val="28"/>
          <w:szCs w:val="28"/>
        </w:rPr>
        <w:t>шем будущем могут привести к ее глобальному сокращению. Так, театрал</w:t>
      </w:r>
      <w:r w:rsidRPr="00E9643D">
        <w:rPr>
          <w:rFonts w:ascii="Times New Roman" w:hAnsi="Times New Roman" w:cs="Times New Roman"/>
          <w:sz w:val="28"/>
          <w:szCs w:val="28"/>
        </w:rPr>
        <w:t>ь</w:t>
      </w:r>
      <w:r w:rsidRPr="00E9643D">
        <w:rPr>
          <w:rFonts w:ascii="Times New Roman" w:hAnsi="Times New Roman" w:cs="Times New Roman"/>
          <w:sz w:val="28"/>
          <w:szCs w:val="28"/>
        </w:rPr>
        <w:t>ным, концертным и культурно-досуговым учреждениям требуется модерн</w:t>
      </w:r>
      <w:r w:rsidRPr="00E9643D">
        <w:rPr>
          <w:rFonts w:ascii="Times New Roman" w:hAnsi="Times New Roman" w:cs="Times New Roman"/>
          <w:sz w:val="28"/>
          <w:szCs w:val="28"/>
        </w:rPr>
        <w:t>и</w:t>
      </w:r>
      <w:r w:rsidRPr="00E9643D">
        <w:rPr>
          <w:rFonts w:ascii="Times New Roman" w:hAnsi="Times New Roman" w:cs="Times New Roman"/>
          <w:sz w:val="28"/>
          <w:szCs w:val="28"/>
        </w:rPr>
        <w:t>зация материально-технической базы и капитальный ремонт. Крайне низкое финансирование библиотек сказывается на отсутствии качественного ко</w:t>
      </w:r>
      <w:r w:rsidRPr="00E9643D">
        <w:rPr>
          <w:rFonts w:ascii="Times New Roman" w:hAnsi="Times New Roman" w:cs="Times New Roman"/>
          <w:sz w:val="28"/>
          <w:szCs w:val="28"/>
        </w:rPr>
        <w:t>м</w:t>
      </w:r>
      <w:r w:rsidRPr="00E9643D">
        <w:rPr>
          <w:rFonts w:ascii="Times New Roman" w:hAnsi="Times New Roman" w:cs="Times New Roman"/>
          <w:sz w:val="28"/>
          <w:szCs w:val="28"/>
        </w:rPr>
        <w:t>плектования</w:t>
      </w:r>
      <w:r w:rsidR="007E3BEF" w:rsidRPr="00E9643D">
        <w:rPr>
          <w:rFonts w:ascii="Times New Roman" w:hAnsi="Times New Roman" w:cs="Times New Roman"/>
          <w:sz w:val="28"/>
          <w:szCs w:val="28"/>
        </w:rPr>
        <w:t xml:space="preserve"> и обветшани</w:t>
      </w:r>
      <w:r w:rsidR="00C22FA3" w:rsidRPr="00E9643D">
        <w:rPr>
          <w:rFonts w:ascii="Times New Roman" w:hAnsi="Times New Roman" w:cs="Times New Roman"/>
          <w:sz w:val="28"/>
          <w:szCs w:val="28"/>
        </w:rPr>
        <w:t>и</w:t>
      </w:r>
      <w:r w:rsidR="007E3BEF" w:rsidRPr="00E9643D">
        <w:rPr>
          <w:rFonts w:ascii="Times New Roman" w:hAnsi="Times New Roman" w:cs="Times New Roman"/>
          <w:sz w:val="28"/>
          <w:szCs w:val="28"/>
        </w:rPr>
        <w:t xml:space="preserve"> книжного фонда</w:t>
      </w:r>
      <w:r w:rsidRPr="00E964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79B" w:rsidRPr="00E9643D" w:rsidRDefault="0025079B" w:rsidP="00AF77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Также наблюдается недостаточный объем финансирования сферы кул</w:t>
      </w:r>
      <w:r w:rsidRPr="00E9643D">
        <w:rPr>
          <w:rFonts w:ascii="Times New Roman" w:hAnsi="Times New Roman" w:cs="Times New Roman"/>
          <w:sz w:val="28"/>
          <w:szCs w:val="28"/>
        </w:rPr>
        <w:t>ь</w:t>
      </w:r>
      <w:r w:rsidRPr="00E9643D">
        <w:rPr>
          <w:rFonts w:ascii="Times New Roman" w:hAnsi="Times New Roman" w:cs="Times New Roman"/>
          <w:sz w:val="28"/>
          <w:szCs w:val="28"/>
        </w:rPr>
        <w:t>туры для осуществления текущей деятельности, проведение реставрацио</w:t>
      </w:r>
      <w:r w:rsidRPr="00E9643D">
        <w:rPr>
          <w:rFonts w:ascii="Times New Roman" w:hAnsi="Times New Roman" w:cs="Times New Roman"/>
          <w:sz w:val="28"/>
          <w:szCs w:val="28"/>
        </w:rPr>
        <w:t>н</w:t>
      </w:r>
      <w:r w:rsidRPr="00E9643D">
        <w:rPr>
          <w:rFonts w:ascii="Times New Roman" w:hAnsi="Times New Roman" w:cs="Times New Roman"/>
          <w:sz w:val="28"/>
          <w:szCs w:val="28"/>
        </w:rPr>
        <w:t>ных, капитальных, текущих и аварийных работ; невозможность наращивания объема собственных средств за счет оказания платных услуг в связи с нев</w:t>
      </w:r>
      <w:r w:rsidRPr="00E9643D">
        <w:rPr>
          <w:rFonts w:ascii="Times New Roman" w:hAnsi="Times New Roman" w:cs="Times New Roman"/>
          <w:sz w:val="28"/>
          <w:szCs w:val="28"/>
        </w:rPr>
        <w:t>ы</w:t>
      </w:r>
      <w:r w:rsidRPr="00E9643D">
        <w:rPr>
          <w:rFonts w:ascii="Times New Roman" w:hAnsi="Times New Roman" w:cs="Times New Roman"/>
          <w:sz w:val="28"/>
          <w:szCs w:val="28"/>
        </w:rPr>
        <w:t>сокой платежеспособностью населения; необходимость модернизации, по</w:t>
      </w:r>
      <w:r w:rsidRPr="00E9643D">
        <w:rPr>
          <w:rFonts w:ascii="Times New Roman" w:hAnsi="Times New Roman" w:cs="Times New Roman"/>
          <w:sz w:val="28"/>
          <w:szCs w:val="28"/>
        </w:rPr>
        <w:t>л</w:t>
      </w:r>
      <w:r w:rsidRPr="00E9643D">
        <w:rPr>
          <w:rFonts w:ascii="Times New Roman" w:hAnsi="Times New Roman" w:cs="Times New Roman"/>
          <w:sz w:val="28"/>
          <w:szCs w:val="28"/>
        </w:rPr>
        <w:t>ной замены или закупки оборудования.</w:t>
      </w:r>
    </w:p>
    <w:p w:rsidR="00EC1D59" w:rsidRPr="00E9643D" w:rsidRDefault="006B3D1B" w:rsidP="00AF77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Серьезной проблемой остается старение кадров. В связи с низкой зар</w:t>
      </w:r>
      <w:r w:rsidRPr="00E9643D">
        <w:rPr>
          <w:rFonts w:ascii="Times New Roman" w:hAnsi="Times New Roman" w:cs="Times New Roman"/>
          <w:sz w:val="28"/>
          <w:szCs w:val="28"/>
        </w:rPr>
        <w:t>а</w:t>
      </w:r>
      <w:r w:rsidRPr="00E9643D">
        <w:rPr>
          <w:rFonts w:ascii="Times New Roman" w:hAnsi="Times New Roman" w:cs="Times New Roman"/>
          <w:sz w:val="28"/>
          <w:szCs w:val="28"/>
        </w:rPr>
        <w:t>ботной платой и отсутствием жилья молодым и талантливым специалистам приходится уезжать в другие регионы в поисках заработка.</w:t>
      </w:r>
    </w:p>
    <w:p w:rsidR="00936A67" w:rsidRPr="00E9643D" w:rsidRDefault="00EC733B" w:rsidP="00AF77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 2019 года</w:t>
      </w:r>
      <w:r w:rsidR="00EC1D59" w:rsidRPr="00E9643D">
        <w:rPr>
          <w:rFonts w:ascii="Times New Roman" w:hAnsi="Times New Roman" w:cs="Times New Roman"/>
          <w:sz w:val="28"/>
          <w:szCs w:val="28"/>
        </w:rPr>
        <w:t xml:space="preserve"> на обязательной основе вводится использование контрол</w:t>
      </w:r>
      <w:r w:rsidR="00EC1D59" w:rsidRPr="00E9643D">
        <w:rPr>
          <w:rFonts w:ascii="Times New Roman" w:hAnsi="Times New Roman" w:cs="Times New Roman"/>
          <w:sz w:val="28"/>
          <w:szCs w:val="28"/>
        </w:rPr>
        <w:t>ь</w:t>
      </w:r>
      <w:r w:rsidR="00EC1D59" w:rsidRPr="00E9643D">
        <w:rPr>
          <w:rFonts w:ascii="Times New Roman" w:hAnsi="Times New Roman" w:cs="Times New Roman"/>
          <w:sz w:val="28"/>
          <w:szCs w:val="28"/>
        </w:rPr>
        <w:t>но-кассовой техники, что существенно увеличит расход учреждений, в усл</w:t>
      </w:r>
      <w:r w:rsidR="00EC1D59" w:rsidRPr="00E9643D">
        <w:rPr>
          <w:rFonts w:ascii="Times New Roman" w:hAnsi="Times New Roman" w:cs="Times New Roman"/>
          <w:sz w:val="28"/>
          <w:szCs w:val="28"/>
        </w:rPr>
        <w:t>о</w:t>
      </w:r>
      <w:r w:rsidR="00EC1D59" w:rsidRPr="00E9643D">
        <w:rPr>
          <w:rFonts w:ascii="Times New Roman" w:hAnsi="Times New Roman" w:cs="Times New Roman"/>
          <w:sz w:val="28"/>
          <w:szCs w:val="28"/>
        </w:rPr>
        <w:t>виях</w:t>
      </w:r>
      <w:r w:rsidR="005221DD" w:rsidRPr="00E9643D">
        <w:rPr>
          <w:rFonts w:ascii="Times New Roman" w:hAnsi="Times New Roman" w:cs="Times New Roman"/>
          <w:sz w:val="28"/>
          <w:szCs w:val="28"/>
        </w:rPr>
        <w:t xml:space="preserve"> недостаточного финансирования со стороны федерального, областного и городского бюджета.</w:t>
      </w:r>
    </w:p>
    <w:p w:rsidR="00CA5A9A" w:rsidRPr="00CA5A9A" w:rsidRDefault="001F1161" w:rsidP="00AF7789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Развитие</w:t>
      </w:r>
      <w:r w:rsidR="00CA5A9A" w:rsidRPr="00CA5A9A">
        <w:rPr>
          <w:rFonts w:ascii="Times New Roman" w:hAnsi="Times New Roman"/>
          <w:sz w:val="28"/>
          <w:szCs w:val="24"/>
        </w:rPr>
        <w:t xml:space="preserve"> туризм</w:t>
      </w:r>
      <w:r>
        <w:rPr>
          <w:rFonts w:ascii="Times New Roman" w:hAnsi="Times New Roman"/>
          <w:sz w:val="28"/>
          <w:szCs w:val="24"/>
        </w:rPr>
        <w:t>а</w:t>
      </w:r>
      <w:r w:rsidR="00CA5A9A" w:rsidRPr="00CA5A9A">
        <w:rPr>
          <w:rFonts w:ascii="Times New Roman" w:hAnsi="Times New Roman"/>
          <w:sz w:val="28"/>
          <w:szCs w:val="24"/>
        </w:rPr>
        <w:t xml:space="preserve"> является необходимым механизмом оживления эк</w:t>
      </w:r>
      <w:r w:rsidR="00CA5A9A" w:rsidRPr="00CA5A9A">
        <w:rPr>
          <w:rFonts w:ascii="Times New Roman" w:hAnsi="Times New Roman"/>
          <w:sz w:val="28"/>
          <w:szCs w:val="24"/>
        </w:rPr>
        <w:t>о</w:t>
      </w:r>
      <w:r w:rsidR="00CA5A9A" w:rsidRPr="00CA5A9A">
        <w:rPr>
          <w:rFonts w:ascii="Times New Roman" w:hAnsi="Times New Roman"/>
          <w:sz w:val="28"/>
          <w:szCs w:val="24"/>
        </w:rPr>
        <w:t>номики, поскольку туристская индустрия оказывает стимулирующее возде</w:t>
      </w:r>
      <w:r w:rsidR="00CA5A9A" w:rsidRPr="00CA5A9A">
        <w:rPr>
          <w:rFonts w:ascii="Times New Roman" w:hAnsi="Times New Roman"/>
          <w:sz w:val="28"/>
          <w:szCs w:val="24"/>
        </w:rPr>
        <w:t>й</w:t>
      </w:r>
      <w:r w:rsidR="00CA5A9A" w:rsidRPr="00CA5A9A">
        <w:rPr>
          <w:rFonts w:ascii="Times New Roman" w:hAnsi="Times New Roman"/>
          <w:sz w:val="28"/>
          <w:szCs w:val="24"/>
        </w:rPr>
        <w:t>ствие на развитие сопутствующих сфер экономической деятельности, таких как транспорт, связь, торговля, производство сувенирной продукции, сфера услуг, общественное питание, строительство и другие, выступает катализат</w:t>
      </w:r>
      <w:r w:rsidR="00CA5A9A" w:rsidRPr="00CA5A9A">
        <w:rPr>
          <w:rFonts w:ascii="Times New Roman" w:hAnsi="Times New Roman"/>
          <w:sz w:val="28"/>
          <w:szCs w:val="24"/>
        </w:rPr>
        <w:t>о</w:t>
      </w:r>
      <w:r w:rsidR="00CA5A9A" w:rsidRPr="00CA5A9A">
        <w:rPr>
          <w:rFonts w:ascii="Times New Roman" w:hAnsi="Times New Roman"/>
          <w:sz w:val="28"/>
          <w:szCs w:val="24"/>
        </w:rPr>
        <w:t xml:space="preserve">ром социально-экономического развития. </w:t>
      </w:r>
      <w:r w:rsidR="00155697">
        <w:rPr>
          <w:rFonts w:ascii="Times New Roman" w:hAnsi="Times New Roman"/>
          <w:sz w:val="28"/>
          <w:szCs w:val="24"/>
        </w:rPr>
        <w:t>Т</w:t>
      </w:r>
      <w:r w:rsidR="00CA5A9A" w:rsidRPr="00CA5A9A">
        <w:rPr>
          <w:rFonts w:ascii="Times New Roman" w:hAnsi="Times New Roman"/>
          <w:sz w:val="28"/>
          <w:szCs w:val="24"/>
        </w:rPr>
        <w:t>уристская индустрия является и</w:t>
      </w:r>
      <w:r w:rsidR="00CA5A9A" w:rsidRPr="00CA5A9A">
        <w:rPr>
          <w:rFonts w:ascii="Times New Roman" w:hAnsi="Times New Roman"/>
          <w:sz w:val="28"/>
          <w:szCs w:val="24"/>
        </w:rPr>
        <w:t>с</w:t>
      </w:r>
      <w:r w:rsidR="00CA5A9A" w:rsidRPr="00CA5A9A">
        <w:rPr>
          <w:rFonts w:ascii="Times New Roman" w:hAnsi="Times New Roman"/>
          <w:sz w:val="28"/>
          <w:szCs w:val="24"/>
        </w:rPr>
        <w:t xml:space="preserve">точником поступления </w:t>
      </w:r>
      <w:r w:rsidR="00CA5A9A">
        <w:rPr>
          <w:rFonts w:ascii="Times New Roman" w:hAnsi="Times New Roman"/>
          <w:sz w:val="28"/>
          <w:szCs w:val="24"/>
        </w:rPr>
        <w:t xml:space="preserve">денежных </w:t>
      </w:r>
      <w:r w:rsidR="00CA5A9A" w:rsidRPr="00CA5A9A">
        <w:rPr>
          <w:rFonts w:ascii="Times New Roman" w:hAnsi="Times New Roman"/>
          <w:sz w:val="28"/>
          <w:szCs w:val="24"/>
        </w:rPr>
        <w:t>сре</w:t>
      </w:r>
      <w:proofErr w:type="gramStart"/>
      <w:r w:rsidR="00CA5A9A" w:rsidRPr="00CA5A9A">
        <w:rPr>
          <w:rFonts w:ascii="Times New Roman" w:hAnsi="Times New Roman"/>
          <w:sz w:val="28"/>
          <w:szCs w:val="24"/>
        </w:rPr>
        <w:t>дств в б</w:t>
      </w:r>
      <w:proofErr w:type="gramEnd"/>
      <w:r w:rsidR="00CA5A9A" w:rsidRPr="00CA5A9A">
        <w:rPr>
          <w:rFonts w:ascii="Times New Roman" w:hAnsi="Times New Roman"/>
          <w:sz w:val="28"/>
          <w:szCs w:val="24"/>
        </w:rPr>
        <w:t>юджеты всех уровней. После</w:t>
      </w:r>
      <w:r w:rsidR="00CA5A9A" w:rsidRPr="00CA5A9A">
        <w:rPr>
          <w:rFonts w:ascii="Times New Roman" w:hAnsi="Times New Roman"/>
          <w:sz w:val="28"/>
          <w:szCs w:val="24"/>
        </w:rPr>
        <w:t>д</w:t>
      </w:r>
      <w:r w:rsidR="00CA5A9A" w:rsidRPr="00CA5A9A">
        <w:rPr>
          <w:rFonts w:ascii="Times New Roman" w:hAnsi="Times New Roman"/>
          <w:sz w:val="28"/>
          <w:szCs w:val="24"/>
        </w:rPr>
        <w:lastRenderedPageBreak/>
        <w:t>нее время достаточно активно развивается внутренний и въездной туризм, который рассматривается как одна из отраслей экономики.</w:t>
      </w:r>
    </w:p>
    <w:p w:rsidR="00CA5A9A" w:rsidRPr="00CA5A9A" w:rsidRDefault="00CA5A9A" w:rsidP="00AF7789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 xml:space="preserve">На территории города Вятские Поляны 1 туристическая фирма (ООО «Метелица-ТУР») осуществляют деятельность по приему и обслуживанию туристов, предлагая туристский продукт, созданный на основе туристских ресурсов нашей области. Туристскую индустрию представляют </w:t>
      </w:r>
      <w:r w:rsidR="00770EBA">
        <w:rPr>
          <w:rFonts w:ascii="Times New Roman" w:hAnsi="Times New Roman"/>
          <w:sz w:val="28"/>
          <w:szCs w:val="24"/>
        </w:rPr>
        <w:t>8</w:t>
      </w:r>
      <w:r w:rsidRPr="00CA5A9A">
        <w:rPr>
          <w:rFonts w:ascii="Times New Roman" w:hAnsi="Times New Roman"/>
          <w:sz w:val="28"/>
          <w:szCs w:val="24"/>
        </w:rPr>
        <w:t xml:space="preserve"> гостиниц, из них большая часть с небольшим номерным фондом, мало </w:t>
      </w:r>
      <w:proofErr w:type="spellStart"/>
      <w:proofErr w:type="gramStart"/>
      <w:r w:rsidRPr="00CA5A9A">
        <w:rPr>
          <w:rFonts w:ascii="Times New Roman" w:hAnsi="Times New Roman"/>
          <w:sz w:val="28"/>
          <w:szCs w:val="24"/>
        </w:rPr>
        <w:t>эконом-номеров</w:t>
      </w:r>
      <w:proofErr w:type="spellEnd"/>
      <w:proofErr w:type="gramEnd"/>
      <w:r w:rsidRPr="00CA5A9A">
        <w:rPr>
          <w:rFonts w:ascii="Times New Roman" w:hAnsi="Times New Roman"/>
          <w:sz w:val="28"/>
          <w:szCs w:val="24"/>
        </w:rPr>
        <w:t xml:space="preserve">.  </w:t>
      </w:r>
    </w:p>
    <w:p w:rsidR="00CA5A9A" w:rsidRPr="00CA5A9A" w:rsidRDefault="00CA5A9A" w:rsidP="00AF7789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На территории города Вятские Поляны есть объекты, которые могут быть использованы в развитии туризма. Это объекты культурного и истор</w:t>
      </w:r>
      <w:r w:rsidRPr="00CA5A9A">
        <w:rPr>
          <w:rFonts w:ascii="Times New Roman" w:hAnsi="Times New Roman"/>
          <w:sz w:val="28"/>
          <w:szCs w:val="24"/>
        </w:rPr>
        <w:t>и</w:t>
      </w:r>
      <w:r w:rsidRPr="00CA5A9A">
        <w:rPr>
          <w:rFonts w:ascii="Times New Roman" w:hAnsi="Times New Roman"/>
          <w:sz w:val="28"/>
          <w:szCs w:val="24"/>
        </w:rPr>
        <w:t>ческого наследия, промышленные объекты, природные ресурсы. В ежего</w:t>
      </w:r>
      <w:r w:rsidRPr="00CA5A9A">
        <w:rPr>
          <w:rFonts w:ascii="Times New Roman" w:hAnsi="Times New Roman"/>
          <w:sz w:val="28"/>
          <w:szCs w:val="24"/>
        </w:rPr>
        <w:t>д</w:t>
      </w:r>
      <w:r w:rsidRPr="00CA5A9A">
        <w:rPr>
          <w:rFonts w:ascii="Times New Roman" w:hAnsi="Times New Roman"/>
          <w:sz w:val="28"/>
          <w:szCs w:val="24"/>
        </w:rPr>
        <w:t xml:space="preserve">ном календаре событий присутствуют </w:t>
      </w:r>
      <w:proofErr w:type="spellStart"/>
      <w:r w:rsidRPr="00CA5A9A">
        <w:rPr>
          <w:rFonts w:ascii="Times New Roman" w:hAnsi="Times New Roman"/>
          <w:sz w:val="28"/>
          <w:szCs w:val="24"/>
        </w:rPr>
        <w:t>туристически</w:t>
      </w:r>
      <w:proofErr w:type="spellEnd"/>
      <w:r w:rsidRPr="00CA5A9A">
        <w:rPr>
          <w:rFonts w:ascii="Times New Roman" w:hAnsi="Times New Roman"/>
          <w:sz w:val="28"/>
          <w:szCs w:val="24"/>
        </w:rPr>
        <w:t xml:space="preserve"> привлекательные соб</w:t>
      </w:r>
      <w:r w:rsidRPr="00CA5A9A">
        <w:rPr>
          <w:rFonts w:ascii="Times New Roman" w:hAnsi="Times New Roman"/>
          <w:sz w:val="28"/>
          <w:szCs w:val="24"/>
        </w:rPr>
        <w:t>ы</w:t>
      </w:r>
      <w:r w:rsidRPr="00CA5A9A">
        <w:rPr>
          <w:rFonts w:ascii="Times New Roman" w:hAnsi="Times New Roman"/>
          <w:sz w:val="28"/>
          <w:szCs w:val="24"/>
        </w:rPr>
        <w:t>тия в сфере культуры и спорта.</w:t>
      </w:r>
    </w:p>
    <w:p w:rsidR="00CA5A9A" w:rsidRPr="00CA5A9A" w:rsidRDefault="00CA5A9A" w:rsidP="00AF7789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Однако, в настоящее время</w:t>
      </w:r>
      <w:r>
        <w:rPr>
          <w:rFonts w:ascii="Times New Roman" w:hAnsi="Times New Roman"/>
          <w:sz w:val="28"/>
          <w:szCs w:val="24"/>
        </w:rPr>
        <w:t>,</w:t>
      </w:r>
      <w:r w:rsidRPr="00CA5A9A">
        <w:rPr>
          <w:rFonts w:ascii="Times New Roman" w:hAnsi="Times New Roman"/>
          <w:sz w:val="28"/>
          <w:szCs w:val="24"/>
        </w:rPr>
        <w:t xml:space="preserve"> туристский потенциал города используется недостаточно, имидж города Вятские Поляны как привлекательного центра туризма и отдыха сформирован недостаточно, поэтому туризм не оказывает заметного влияния на</w:t>
      </w:r>
      <w:r>
        <w:rPr>
          <w:rFonts w:ascii="Times New Roman" w:hAnsi="Times New Roman"/>
          <w:sz w:val="28"/>
          <w:szCs w:val="24"/>
        </w:rPr>
        <w:t xml:space="preserve"> экономическое развитие области</w:t>
      </w:r>
      <w:r w:rsidRPr="00CA5A9A">
        <w:rPr>
          <w:rFonts w:ascii="Times New Roman" w:hAnsi="Times New Roman"/>
          <w:sz w:val="28"/>
          <w:szCs w:val="24"/>
        </w:rPr>
        <w:t>.</w:t>
      </w:r>
    </w:p>
    <w:p w:rsidR="00CA5A9A" w:rsidRPr="00CA5A9A" w:rsidRDefault="00CA5A9A" w:rsidP="00AF7789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Концепцией федеральной целевой программы «Развитие внутреннего и въездного туризма в Российской Федерации (2019 – 2025 гг.)» определены приоритетные виды туризма, среди которых особо выделено направление развития культурно-познавательного туризма. Культурно-познавательный туризм – это путешествие с познавательными целями, которое знакомит т</w:t>
      </w:r>
      <w:r w:rsidRPr="00CA5A9A">
        <w:rPr>
          <w:rFonts w:ascii="Times New Roman" w:hAnsi="Times New Roman"/>
          <w:sz w:val="28"/>
          <w:szCs w:val="24"/>
        </w:rPr>
        <w:t>у</w:t>
      </w:r>
      <w:r w:rsidRPr="00CA5A9A">
        <w:rPr>
          <w:rFonts w:ascii="Times New Roman" w:hAnsi="Times New Roman"/>
          <w:sz w:val="28"/>
          <w:szCs w:val="24"/>
        </w:rPr>
        <w:t>риста с историко-культурными ценностями, памятниками природы, трад</w:t>
      </w:r>
      <w:r w:rsidRPr="00CA5A9A">
        <w:rPr>
          <w:rFonts w:ascii="Times New Roman" w:hAnsi="Times New Roman"/>
          <w:sz w:val="28"/>
          <w:szCs w:val="24"/>
        </w:rPr>
        <w:t>и</w:t>
      </w:r>
      <w:r w:rsidRPr="00CA5A9A">
        <w:rPr>
          <w:rFonts w:ascii="Times New Roman" w:hAnsi="Times New Roman"/>
          <w:sz w:val="28"/>
          <w:szCs w:val="24"/>
        </w:rPr>
        <w:t xml:space="preserve">циями, обычаями, в том числе посредством экскурсионной деятельности и событийных мероприятий. Учитывая имеющийся потенциал муниципального образования, возможности для развития этого туристского направления в Вятских Полянах велики. </w:t>
      </w:r>
    </w:p>
    <w:p w:rsidR="00CA5A9A" w:rsidRPr="00CA5A9A" w:rsidRDefault="00CA5A9A" w:rsidP="00AF7789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Сегодня, учитывая текущую ситуацию в стране и мире, развитие вну</w:t>
      </w:r>
      <w:r w:rsidRPr="00CA5A9A">
        <w:rPr>
          <w:rFonts w:ascii="Times New Roman" w:hAnsi="Times New Roman"/>
          <w:sz w:val="28"/>
          <w:szCs w:val="24"/>
        </w:rPr>
        <w:t>т</w:t>
      </w:r>
      <w:r w:rsidRPr="00CA5A9A">
        <w:rPr>
          <w:rFonts w:ascii="Times New Roman" w:hAnsi="Times New Roman"/>
          <w:sz w:val="28"/>
          <w:szCs w:val="24"/>
        </w:rPr>
        <w:t>реннего туризма в настоящее время можно рассматривать как средство гра</w:t>
      </w:r>
      <w:r w:rsidRPr="00CA5A9A">
        <w:rPr>
          <w:rFonts w:ascii="Times New Roman" w:hAnsi="Times New Roman"/>
          <w:sz w:val="28"/>
          <w:szCs w:val="24"/>
        </w:rPr>
        <w:t>ж</w:t>
      </w:r>
      <w:r w:rsidRPr="00CA5A9A">
        <w:rPr>
          <w:rFonts w:ascii="Times New Roman" w:hAnsi="Times New Roman"/>
          <w:sz w:val="28"/>
          <w:szCs w:val="24"/>
        </w:rPr>
        <w:t>данского образования и патриотического воспитания молодежи, стимулир</w:t>
      </w:r>
      <w:r w:rsidRPr="00CA5A9A">
        <w:rPr>
          <w:rFonts w:ascii="Times New Roman" w:hAnsi="Times New Roman"/>
          <w:sz w:val="28"/>
          <w:szCs w:val="24"/>
        </w:rPr>
        <w:t>о</w:t>
      </w:r>
      <w:r w:rsidRPr="00CA5A9A">
        <w:rPr>
          <w:rFonts w:ascii="Times New Roman" w:hAnsi="Times New Roman"/>
          <w:sz w:val="28"/>
          <w:szCs w:val="24"/>
        </w:rPr>
        <w:t>вания интереса к историко-культурному наследию России.</w:t>
      </w:r>
    </w:p>
    <w:p w:rsidR="00CA5A9A" w:rsidRPr="00CA5A9A" w:rsidRDefault="00CA5A9A" w:rsidP="00AF7789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lastRenderedPageBreak/>
        <w:t>В настоящее время развитие туризма в городе Вятские Поляны сдерж</w:t>
      </w:r>
      <w:r w:rsidRPr="00CA5A9A">
        <w:rPr>
          <w:rFonts w:ascii="Times New Roman" w:hAnsi="Times New Roman"/>
          <w:sz w:val="28"/>
          <w:szCs w:val="24"/>
        </w:rPr>
        <w:t>и</w:t>
      </w:r>
      <w:r w:rsidRPr="00CA5A9A">
        <w:rPr>
          <w:rFonts w:ascii="Times New Roman" w:hAnsi="Times New Roman"/>
          <w:sz w:val="28"/>
          <w:szCs w:val="24"/>
        </w:rPr>
        <w:t>вает ряд факторов:</w:t>
      </w:r>
    </w:p>
    <w:p w:rsidR="00CA5A9A" w:rsidRPr="00CA5A9A" w:rsidRDefault="00CA5A9A" w:rsidP="00AF7789">
      <w:pPr>
        <w:pStyle w:val="afe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 xml:space="preserve">отсутствие развитой туристской инфраструктуры, </w:t>
      </w:r>
    </w:p>
    <w:p w:rsidR="00CA5A9A" w:rsidRPr="00CA5A9A" w:rsidRDefault="00CA5A9A" w:rsidP="00AF7789">
      <w:pPr>
        <w:pStyle w:val="afe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отсутствие в шаговой доступности мест общепита,</w:t>
      </w:r>
    </w:p>
    <w:p w:rsidR="00CA5A9A" w:rsidRPr="00CA5A9A" w:rsidRDefault="00CA5A9A" w:rsidP="00AF7789">
      <w:pPr>
        <w:pStyle w:val="afe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значительный моральный и физический износ существующей матер</w:t>
      </w:r>
      <w:r w:rsidRPr="00CA5A9A">
        <w:rPr>
          <w:rFonts w:ascii="Times New Roman" w:hAnsi="Times New Roman"/>
          <w:sz w:val="28"/>
          <w:szCs w:val="24"/>
        </w:rPr>
        <w:t>и</w:t>
      </w:r>
      <w:r w:rsidRPr="00CA5A9A">
        <w:rPr>
          <w:rFonts w:ascii="Times New Roman" w:hAnsi="Times New Roman"/>
          <w:sz w:val="28"/>
          <w:szCs w:val="24"/>
        </w:rPr>
        <w:t>альной базы,</w:t>
      </w:r>
    </w:p>
    <w:p w:rsidR="00CA5A9A" w:rsidRPr="00CA5A9A" w:rsidRDefault="00CA5A9A" w:rsidP="00AF7789">
      <w:pPr>
        <w:pStyle w:val="afe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 xml:space="preserve">недостаточное количество коллективных средств размещения </w:t>
      </w:r>
      <w:proofErr w:type="spellStart"/>
      <w:r w:rsidRPr="00CA5A9A">
        <w:rPr>
          <w:rFonts w:ascii="Times New Roman" w:hAnsi="Times New Roman"/>
          <w:sz w:val="28"/>
          <w:szCs w:val="24"/>
        </w:rPr>
        <w:t>эконо</w:t>
      </w:r>
      <w:r w:rsidRPr="00CA5A9A">
        <w:rPr>
          <w:rFonts w:ascii="Times New Roman" w:hAnsi="Times New Roman"/>
          <w:sz w:val="28"/>
          <w:szCs w:val="24"/>
        </w:rPr>
        <w:t>м</w:t>
      </w:r>
      <w:r w:rsidRPr="00CA5A9A">
        <w:rPr>
          <w:rFonts w:ascii="Times New Roman" w:hAnsi="Times New Roman"/>
          <w:sz w:val="28"/>
          <w:szCs w:val="24"/>
        </w:rPr>
        <w:t>класса</w:t>
      </w:r>
      <w:proofErr w:type="spellEnd"/>
      <w:r w:rsidRPr="00CA5A9A">
        <w:rPr>
          <w:rFonts w:ascii="Times New Roman" w:hAnsi="Times New Roman"/>
          <w:sz w:val="28"/>
          <w:szCs w:val="24"/>
        </w:rPr>
        <w:t xml:space="preserve"> с современным уровнем комфорта;</w:t>
      </w:r>
    </w:p>
    <w:p w:rsidR="00CA5A9A" w:rsidRPr="00CA5A9A" w:rsidRDefault="00CA5A9A" w:rsidP="00AF7789">
      <w:pPr>
        <w:pStyle w:val="afe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недостаточная деятельность по продвижению города как территории, благоприятной для туризма, отдыха и инвестирования;</w:t>
      </w:r>
    </w:p>
    <w:p w:rsidR="00CA5A9A" w:rsidRPr="00CA5A9A" w:rsidRDefault="00CA5A9A" w:rsidP="00AF7789">
      <w:pPr>
        <w:pStyle w:val="afe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недостаточное количество информационных и рекламных материалов об экскурсионных объектах и туристских услугах города;</w:t>
      </w:r>
    </w:p>
    <w:p w:rsidR="00CA5A9A" w:rsidRPr="00CA5A9A" w:rsidRDefault="00CA5A9A" w:rsidP="00AF7789">
      <w:pPr>
        <w:pStyle w:val="afe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недостаточное количество презентационных мероприятий, направле</w:t>
      </w:r>
      <w:r w:rsidRPr="00CA5A9A">
        <w:rPr>
          <w:rFonts w:ascii="Times New Roman" w:hAnsi="Times New Roman"/>
          <w:sz w:val="28"/>
          <w:szCs w:val="24"/>
        </w:rPr>
        <w:t>н</w:t>
      </w:r>
      <w:r w:rsidRPr="00CA5A9A">
        <w:rPr>
          <w:rFonts w:ascii="Times New Roman" w:hAnsi="Times New Roman"/>
          <w:sz w:val="28"/>
          <w:szCs w:val="24"/>
        </w:rPr>
        <w:t>ных на продвижение услуг экскурсионного, культурно-познавательного, с</w:t>
      </w:r>
      <w:r w:rsidRPr="00CA5A9A">
        <w:rPr>
          <w:rFonts w:ascii="Times New Roman" w:hAnsi="Times New Roman"/>
          <w:sz w:val="28"/>
          <w:szCs w:val="24"/>
        </w:rPr>
        <w:t>о</w:t>
      </w:r>
      <w:r w:rsidRPr="00CA5A9A">
        <w:rPr>
          <w:rFonts w:ascii="Times New Roman" w:hAnsi="Times New Roman"/>
          <w:sz w:val="28"/>
          <w:szCs w:val="24"/>
        </w:rPr>
        <w:t>бытийного и других видов туризма;</w:t>
      </w:r>
    </w:p>
    <w:p w:rsidR="00CA5A9A" w:rsidRPr="00CA5A9A" w:rsidRDefault="00CA5A9A" w:rsidP="00AF7789">
      <w:pPr>
        <w:pStyle w:val="afe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A5A9A">
        <w:rPr>
          <w:rFonts w:ascii="Times New Roman" w:hAnsi="Times New Roman"/>
          <w:sz w:val="28"/>
          <w:szCs w:val="24"/>
        </w:rPr>
        <w:t>отсутствие актуального пакета инвестиционных предложений в сфере туризма.</w:t>
      </w:r>
    </w:p>
    <w:p w:rsidR="001F1161" w:rsidRPr="00AF7789" w:rsidRDefault="001F1161" w:rsidP="00AF7789">
      <w:pPr>
        <w:spacing w:after="0" w:line="360" w:lineRule="auto"/>
        <w:ind w:firstLine="567"/>
        <w:jc w:val="both"/>
        <w:rPr>
          <w:rFonts w:ascii="Times New Roman" w:hAnsi="Times New Roman"/>
          <w:spacing w:val="-18"/>
          <w:sz w:val="28"/>
          <w:szCs w:val="28"/>
        </w:rPr>
      </w:pPr>
      <w:proofErr w:type="gramStart"/>
      <w:r w:rsidRPr="00AF7789">
        <w:rPr>
          <w:rFonts w:ascii="Times New Roman" w:hAnsi="Times New Roman"/>
          <w:spacing w:val="-18"/>
          <w:sz w:val="28"/>
          <w:szCs w:val="28"/>
        </w:rPr>
        <w:t>Реализация муниципальной программы «Развитие культуры» на 2020-2025 годы в случае выполнения всех финансовых обязательств позволит осуществить финансовые вложения в модернизацию и развитие инфраструктуры объектов культуры, сохранение культурного наследия и культурных ценностей, создание условий для творчества, прои</w:t>
      </w:r>
      <w:r w:rsidRPr="00AF7789">
        <w:rPr>
          <w:rFonts w:ascii="Times New Roman" w:hAnsi="Times New Roman"/>
          <w:spacing w:val="-18"/>
          <w:sz w:val="28"/>
          <w:szCs w:val="28"/>
        </w:rPr>
        <w:t>з</w:t>
      </w:r>
      <w:r w:rsidRPr="00AF7789">
        <w:rPr>
          <w:rFonts w:ascii="Times New Roman" w:hAnsi="Times New Roman"/>
          <w:spacing w:val="-18"/>
          <w:sz w:val="28"/>
          <w:szCs w:val="28"/>
        </w:rPr>
        <w:t>водства современных культурных продуктов и инновационного развития, доступности культурных услуг и ценностей для всех жителей округа, создание экономических мех</w:t>
      </w:r>
      <w:r w:rsidRPr="00AF7789">
        <w:rPr>
          <w:rFonts w:ascii="Times New Roman" w:hAnsi="Times New Roman"/>
          <w:spacing w:val="-18"/>
          <w:sz w:val="28"/>
          <w:szCs w:val="28"/>
        </w:rPr>
        <w:t>а</w:t>
      </w:r>
      <w:r w:rsidRPr="00AF7789">
        <w:rPr>
          <w:rFonts w:ascii="Times New Roman" w:hAnsi="Times New Roman"/>
          <w:spacing w:val="-18"/>
          <w:sz w:val="28"/>
          <w:szCs w:val="28"/>
        </w:rPr>
        <w:t>низмов, позволяющих культуре эффективно развиваться в рыночных</w:t>
      </w:r>
      <w:proofErr w:type="gramEnd"/>
      <w:r w:rsidRPr="00AF7789">
        <w:rPr>
          <w:rFonts w:ascii="Times New Roman" w:hAnsi="Times New Roman"/>
          <w:spacing w:val="-18"/>
          <w:sz w:val="28"/>
          <w:szCs w:val="28"/>
        </w:rPr>
        <w:t xml:space="preserve"> </w:t>
      </w:r>
      <w:proofErr w:type="gramStart"/>
      <w:r w:rsidRPr="00AF7789">
        <w:rPr>
          <w:rFonts w:ascii="Times New Roman" w:hAnsi="Times New Roman"/>
          <w:spacing w:val="-18"/>
          <w:sz w:val="28"/>
          <w:szCs w:val="28"/>
        </w:rPr>
        <w:t>условиях</w:t>
      </w:r>
      <w:proofErr w:type="gramEnd"/>
      <w:r w:rsidRPr="00AF7789">
        <w:rPr>
          <w:rFonts w:ascii="Times New Roman" w:hAnsi="Times New Roman"/>
          <w:spacing w:val="-18"/>
          <w:sz w:val="28"/>
          <w:szCs w:val="28"/>
        </w:rPr>
        <w:t>.</w:t>
      </w:r>
    </w:p>
    <w:p w:rsidR="00CA5A9A" w:rsidRPr="00E9643D" w:rsidRDefault="00CA5A9A" w:rsidP="00EA4B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63F1" w:rsidRPr="00F13DE7" w:rsidRDefault="008963F1" w:rsidP="00EA4B45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3DE7">
        <w:rPr>
          <w:rFonts w:ascii="Times New Roman" w:hAnsi="Times New Roman" w:cs="Times New Roman"/>
          <w:b/>
          <w:sz w:val="28"/>
          <w:szCs w:val="28"/>
        </w:rPr>
        <w:t xml:space="preserve">Приоритеты </w:t>
      </w:r>
      <w:r w:rsidR="00313619" w:rsidRPr="00F13DE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13DE7">
        <w:rPr>
          <w:rFonts w:ascii="Times New Roman" w:hAnsi="Times New Roman" w:cs="Times New Roman"/>
          <w:b/>
          <w:sz w:val="28"/>
          <w:szCs w:val="28"/>
        </w:rPr>
        <w:t xml:space="preserve"> политики</w:t>
      </w:r>
      <w:r w:rsidR="00F13DE7" w:rsidRPr="00F13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DE7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B065EE" w:rsidRPr="00F13DE7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F13DE7" w:rsidRPr="00F13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65EE" w:rsidRPr="00F13DE7">
        <w:rPr>
          <w:rFonts w:ascii="Times New Roman" w:hAnsi="Times New Roman" w:cs="Times New Roman"/>
          <w:b/>
          <w:sz w:val="28"/>
          <w:szCs w:val="28"/>
        </w:rPr>
        <w:t>муниц</w:t>
      </w:r>
      <w:r w:rsidR="00B065EE" w:rsidRPr="00F13DE7">
        <w:rPr>
          <w:rFonts w:ascii="Times New Roman" w:hAnsi="Times New Roman" w:cs="Times New Roman"/>
          <w:b/>
          <w:sz w:val="28"/>
          <w:szCs w:val="28"/>
        </w:rPr>
        <w:t>и</w:t>
      </w:r>
      <w:r w:rsidR="00B065EE" w:rsidRPr="00F13DE7">
        <w:rPr>
          <w:rFonts w:ascii="Times New Roman" w:hAnsi="Times New Roman" w:cs="Times New Roman"/>
          <w:b/>
          <w:sz w:val="28"/>
          <w:szCs w:val="28"/>
        </w:rPr>
        <w:t>пальной программы</w:t>
      </w:r>
      <w:r w:rsidRPr="00F13DE7">
        <w:rPr>
          <w:rFonts w:ascii="Times New Roman" w:hAnsi="Times New Roman" w:cs="Times New Roman"/>
          <w:b/>
          <w:sz w:val="28"/>
          <w:szCs w:val="28"/>
        </w:rPr>
        <w:t>,</w:t>
      </w:r>
      <w:r w:rsidR="00F13DE7" w:rsidRPr="00F13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DE7">
        <w:rPr>
          <w:rFonts w:ascii="Times New Roman" w:hAnsi="Times New Roman" w:cs="Times New Roman"/>
          <w:b/>
          <w:sz w:val="28"/>
          <w:szCs w:val="28"/>
        </w:rPr>
        <w:t>цели, задачи, целевые показатели</w:t>
      </w:r>
      <w:r w:rsidR="00F13DE7" w:rsidRPr="00F13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DE7">
        <w:rPr>
          <w:rFonts w:ascii="Times New Roman" w:hAnsi="Times New Roman" w:cs="Times New Roman"/>
          <w:b/>
          <w:sz w:val="28"/>
          <w:szCs w:val="28"/>
        </w:rPr>
        <w:t>эффективности реализации</w:t>
      </w:r>
      <w:r w:rsidR="00F13DE7" w:rsidRPr="00F13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D1B" w:rsidRPr="00F13DE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F13DE7">
        <w:rPr>
          <w:rFonts w:ascii="Times New Roman" w:hAnsi="Times New Roman" w:cs="Times New Roman"/>
          <w:b/>
          <w:sz w:val="28"/>
          <w:szCs w:val="28"/>
        </w:rPr>
        <w:t>программы, срок</w:t>
      </w:r>
      <w:r w:rsidR="00AF7789">
        <w:rPr>
          <w:rFonts w:ascii="Times New Roman" w:hAnsi="Times New Roman" w:cs="Times New Roman"/>
          <w:b/>
          <w:sz w:val="28"/>
          <w:szCs w:val="28"/>
        </w:rPr>
        <w:t>и</w:t>
      </w:r>
      <w:r w:rsidRPr="00F13DE7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 w:rsidR="006B3D1B" w:rsidRPr="00F13DE7">
        <w:rPr>
          <w:rFonts w:ascii="Times New Roman" w:hAnsi="Times New Roman" w:cs="Times New Roman"/>
          <w:b/>
          <w:sz w:val="28"/>
          <w:szCs w:val="28"/>
        </w:rPr>
        <w:t>муниц</w:t>
      </w:r>
      <w:r w:rsidR="006B3D1B" w:rsidRPr="00F13DE7">
        <w:rPr>
          <w:rFonts w:ascii="Times New Roman" w:hAnsi="Times New Roman" w:cs="Times New Roman"/>
          <w:b/>
          <w:sz w:val="28"/>
          <w:szCs w:val="28"/>
        </w:rPr>
        <w:t>и</w:t>
      </w:r>
      <w:r w:rsidR="006B3D1B" w:rsidRPr="00F13DE7">
        <w:rPr>
          <w:rFonts w:ascii="Times New Roman" w:hAnsi="Times New Roman" w:cs="Times New Roman"/>
          <w:b/>
          <w:sz w:val="28"/>
          <w:szCs w:val="28"/>
        </w:rPr>
        <w:t>пальной</w:t>
      </w:r>
      <w:r w:rsidRPr="00F13DE7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FC6FC4" w:rsidRPr="00E9643D" w:rsidRDefault="00FC6FC4" w:rsidP="00AF7789">
      <w:pPr>
        <w:numPr>
          <w:ins w:id="0" w:author="user" w:date="2012-09-24T12:18:00Z"/>
        </w:num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Приоритеты государственной политики в сфере развития культуры сформированы на основании положений:</w:t>
      </w:r>
    </w:p>
    <w:p w:rsidR="00EC733B" w:rsidRPr="00E9643D" w:rsidRDefault="006E15EB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8" w:anchor="/document/99/420242192/" w:history="1">
        <w:r w:rsidR="00EC733B" w:rsidRPr="00E9643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Указ Президента Российской Федерации от 24 декабря 2014 года № 808 "Об утверждении Основ государственной культурной политики"</w:t>
        </w:r>
      </w:hyperlink>
      <w:r w:rsidR="00EC733B" w:rsidRPr="00E9643D">
        <w:rPr>
          <w:rFonts w:ascii="Times New Roman" w:hAnsi="Times New Roman" w:cs="Times New Roman"/>
          <w:sz w:val="28"/>
          <w:szCs w:val="28"/>
        </w:rPr>
        <w:t>;</w:t>
      </w:r>
    </w:p>
    <w:p w:rsidR="008138EB" w:rsidRDefault="00BE5C4E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C6FC4" w:rsidRPr="00E9643D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15 апреля 2014 г. № 317 "Об утверждении государственной программы Российской Федер</w:t>
      </w:r>
      <w:r w:rsidR="00FC6FC4" w:rsidRPr="00E9643D">
        <w:rPr>
          <w:rFonts w:ascii="Times New Roman" w:hAnsi="Times New Roman" w:cs="Times New Roman"/>
          <w:sz w:val="28"/>
          <w:szCs w:val="28"/>
        </w:rPr>
        <w:t>а</w:t>
      </w:r>
      <w:r w:rsidR="00FC6FC4" w:rsidRPr="00E9643D">
        <w:rPr>
          <w:rFonts w:ascii="Times New Roman" w:hAnsi="Times New Roman" w:cs="Times New Roman"/>
          <w:sz w:val="28"/>
          <w:szCs w:val="28"/>
        </w:rPr>
        <w:t>ции "Развитие культуры и туризма" на 2013-2020 годы" (изменения от 29.03.2019 № 374)</w:t>
      </w:r>
      <w:r w:rsidR="00F67FFA" w:rsidRPr="00E9643D">
        <w:rPr>
          <w:rFonts w:ascii="Times New Roman" w:hAnsi="Times New Roman" w:cs="Times New Roman"/>
          <w:sz w:val="28"/>
          <w:szCs w:val="28"/>
        </w:rPr>
        <w:t>;</w:t>
      </w:r>
      <w:r w:rsidR="008138EB" w:rsidRPr="008138E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8138EB" w:rsidRPr="008138EB" w:rsidRDefault="008138EB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Pr="008138E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аспоряжение Правительства Российской Федерации от 05.05.2018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№</w:t>
      </w:r>
      <w:r w:rsidRPr="008138E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872-р </w:t>
      </w:r>
      <w:r w:rsidR="00D07A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К</w:t>
      </w:r>
      <w:r w:rsidRPr="008138E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онцепция</w:t>
      </w:r>
      <w:r w:rsidRPr="008138E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федеральной целевой программы "Ра</w:t>
      </w:r>
      <w:r w:rsidRPr="008138E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</w:t>
      </w:r>
      <w:r w:rsidRPr="008138E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витие внутреннего и въездного туризма в Российской Федерации" на 2019 - 2025 годы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»;</w:t>
      </w:r>
    </w:p>
    <w:p w:rsidR="001F62C5" w:rsidRPr="001F62C5" w:rsidRDefault="001F62C5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</w:pPr>
      <w:r w:rsidRPr="001F62C5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 xml:space="preserve">Стратегии государственной культурной </w:t>
      </w:r>
      <w:proofErr w:type="gramStart"/>
      <w:r w:rsidRPr="001F62C5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>политики на период</w:t>
      </w:r>
      <w:proofErr w:type="gramEnd"/>
      <w:r w:rsidRPr="001F62C5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 xml:space="preserve"> до 2030 г</w:t>
      </w:r>
      <w:r w:rsidRPr="001F62C5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>о</w:t>
      </w:r>
      <w:r w:rsidRPr="001F62C5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>да, утвержденной распоряжением Правительства Российской Федерации от 29.02.2016 N 326-р;</w:t>
      </w:r>
    </w:p>
    <w:p w:rsidR="001F62C5" w:rsidRPr="001F62C5" w:rsidRDefault="001F62C5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1F62C5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>Стратегии развития</w:t>
      </w:r>
      <w:r w:rsidRPr="001F62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туризма в Российской Федерации на период до 2035 года, утвержденной распоряжением Правительства Российской Федерации от 20.09.2019 N 2129-р;</w:t>
      </w:r>
    </w:p>
    <w:p w:rsidR="00624683" w:rsidRDefault="001F62C5" w:rsidP="00AF778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 xml:space="preserve"> </w:t>
      </w:r>
      <w:r w:rsidR="00624683"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Стратегия социально-экономического развития муниципального обр</w:t>
      </w:r>
      <w:r w:rsidR="00624683"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а</w:t>
      </w:r>
      <w:r w:rsidR="00624683"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зования городского округа город Вятские Поляны Кировской области на п</w:t>
      </w:r>
      <w:r w:rsidR="00624683"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е</w:t>
      </w:r>
      <w:r w:rsidR="00624683"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риод до 2035 года</w:t>
      </w:r>
      <w:r w:rsidR="00624683" w:rsidRPr="00E9643D">
        <w:rPr>
          <w:rFonts w:ascii="Times New Roman" w:hAnsi="Times New Roman" w:cs="Times New Roman"/>
          <w:sz w:val="28"/>
          <w:szCs w:val="28"/>
        </w:rPr>
        <w:t>, утвержденная Решением Вятскополянской городской Д</w:t>
      </w:r>
      <w:r w:rsidR="00624683" w:rsidRPr="00E9643D">
        <w:rPr>
          <w:rFonts w:ascii="Times New Roman" w:hAnsi="Times New Roman" w:cs="Times New Roman"/>
          <w:sz w:val="28"/>
          <w:szCs w:val="28"/>
        </w:rPr>
        <w:t>у</w:t>
      </w:r>
      <w:r w:rsidR="00624683" w:rsidRPr="00E9643D">
        <w:rPr>
          <w:rFonts w:ascii="Times New Roman" w:hAnsi="Times New Roman" w:cs="Times New Roman"/>
          <w:sz w:val="28"/>
          <w:szCs w:val="28"/>
        </w:rPr>
        <w:t>мы от 24.09.2018 № 31/282</w:t>
      </w:r>
      <w:r w:rsidR="008138EB">
        <w:rPr>
          <w:rFonts w:ascii="Times New Roman" w:hAnsi="Times New Roman" w:cs="Times New Roman"/>
          <w:sz w:val="28"/>
          <w:szCs w:val="28"/>
        </w:rPr>
        <w:t>.</w:t>
      </w:r>
    </w:p>
    <w:p w:rsidR="00FE4DF0" w:rsidRPr="00E9643D" w:rsidRDefault="00A66A6D" w:rsidP="00AF778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является: </w:t>
      </w:r>
      <w:r w:rsidR="00D3499E" w:rsidRPr="00E9643D">
        <w:rPr>
          <w:rFonts w:ascii="Times New Roman" w:hAnsi="Times New Roman" w:cs="Times New Roman"/>
          <w:sz w:val="28"/>
          <w:szCs w:val="28"/>
        </w:rPr>
        <w:t>удовлетворение потребн</w:t>
      </w:r>
      <w:r w:rsidR="00D3499E" w:rsidRPr="00E9643D">
        <w:rPr>
          <w:rFonts w:ascii="Times New Roman" w:hAnsi="Times New Roman" w:cs="Times New Roman"/>
          <w:sz w:val="28"/>
          <w:szCs w:val="28"/>
        </w:rPr>
        <w:t>о</w:t>
      </w:r>
      <w:r w:rsidR="00D3499E" w:rsidRPr="00E9643D">
        <w:rPr>
          <w:rFonts w:ascii="Times New Roman" w:hAnsi="Times New Roman" w:cs="Times New Roman"/>
          <w:sz w:val="28"/>
          <w:szCs w:val="28"/>
        </w:rPr>
        <w:t>стей населения в сфере культуры и искусства, повышение привлекательности и эффективности деятельности муниципальных учреждений культуры и д</w:t>
      </w:r>
      <w:r w:rsidR="00D3499E" w:rsidRPr="00E9643D">
        <w:rPr>
          <w:rFonts w:ascii="Times New Roman" w:hAnsi="Times New Roman" w:cs="Times New Roman"/>
          <w:sz w:val="28"/>
          <w:szCs w:val="28"/>
        </w:rPr>
        <w:t>о</w:t>
      </w:r>
      <w:r w:rsidR="00D3499E" w:rsidRPr="00E9643D">
        <w:rPr>
          <w:rFonts w:ascii="Times New Roman" w:hAnsi="Times New Roman" w:cs="Times New Roman"/>
          <w:sz w:val="28"/>
          <w:szCs w:val="28"/>
        </w:rPr>
        <w:t>полнительного образования</w:t>
      </w:r>
      <w:r w:rsidR="00090D7A" w:rsidRPr="00E9643D">
        <w:rPr>
          <w:rFonts w:ascii="Times New Roman" w:hAnsi="Times New Roman" w:cs="Times New Roman"/>
          <w:sz w:val="28"/>
          <w:szCs w:val="28"/>
        </w:rPr>
        <w:t>.</w:t>
      </w:r>
    </w:p>
    <w:p w:rsidR="00A66A6D" w:rsidRPr="00E9643D" w:rsidRDefault="00A66A6D" w:rsidP="00AF778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Для достижения поставленной цели необ</w:t>
      </w:r>
      <w:r w:rsidR="00F174A8" w:rsidRPr="00E9643D">
        <w:rPr>
          <w:rFonts w:ascii="Times New Roman" w:hAnsi="Times New Roman" w:cs="Times New Roman"/>
          <w:sz w:val="28"/>
          <w:szCs w:val="28"/>
        </w:rPr>
        <w:t xml:space="preserve">ходимо решить следующие </w:t>
      </w:r>
      <w:r w:rsidRPr="00E9643D">
        <w:rPr>
          <w:rFonts w:ascii="Times New Roman" w:hAnsi="Times New Roman" w:cs="Times New Roman"/>
          <w:sz w:val="28"/>
          <w:szCs w:val="28"/>
        </w:rPr>
        <w:t>з</w:t>
      </w:r>
      <w:r w:rsidRPr="00E9643D">
        <w:rPr>
          <w:rFonts w:ascii="Times New Roman" w:hAnsi="Times New Roman" w:cs="Times New Roman"/>
          <w:sz w:val="28"/>
          <w:szCs w:val="28"/>
        </w:rPr>
        <w:t>а</w:t>
      </w:r>
      <w:r w:rsidRPr="00E9643D">
        <w:rPr>
          <w:rFonts w:ascii="Times New Roman" w:hAnsi="Times New Roman" w:cs="Times New Roman"/>
          <w:sz w:val="28"/>
          <w:szCs w:val="28"/>
        </w:rPr>
        <w:t xml:space="preserve">дачи: </w:t>
      </w:r>
    </w:p>
    <w:p w:rsidR="00F34475" w:rsidRPr="00CA5A9A" w:rsidRDefault="00F34475" w:rsidP="00AF778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CA5A9A">
        <w:rPr>
          <w:rFonts w:ascii="Times New Roman" w:hAnsi="Times New Roman" w:cs="Times New Roman"/>
          <w:sz w:val="28"/>
          <w:szCs w:val="24"/>
        </w:rPr>
        <w:t>сохранение, эффективное использование и развитие культурного поте</w:t>
      </w:r>
      <w:r w:rsidRPr="00CA5A9A">
        <w:rPr>
          <w:rFonts w:ascii="Times New Roman" w:hAnsi="Times New Roman" w:cs="Times New Roman"/>
          <w:sz w:val="28"/>
          <w:szCs w:val="24"/>
        </w:rPr>
        <w:t>н</w:t>
      </w:r>
      <w:r w:rsidRPr="00CA5A9A">
        <w:rPr>
          <w:rFonts w:ascii="Times New Roman" w:hAnsi="Times New Roman" w:cs="Times New Roman"/>
          <w:sz w:val="28"/>
          <w:szCs w:val="24"/>
        </w:rPr>
        <w:t>циала города Вятские Поляны;</w:t>
      </w:r>
    </w:p>
    <w:p w:rsidR="00CA5A9A" w:rsidRPr="00CA5A9A" w:rsidRDefault="00CA5A9A" w:rsidP="00AF778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CA5A9A">
        <w:rPr>
          <w:rFonts w:ascii="Times New Roman" w:hAnsi="Times New Roman" w:cs="Times New Roman"/>
          <w:sz w:val="28"/>
          <w:szCs w:val="24"/>
        </w:rPr>
        <w:t>сохранение культурного и исторического наследия города Вятские П</w:t>
      </w:r>
      <w:r w:rsidRPr="00CA5A9A">
        <w:rPr>
          <w:rFonts w:ascii="Times New Roman" w:hAnsi="Times New Roman" w:cs="Times New Roman"/>
          <w:sz w:val="28"/>
          <w:szCs w:val="24"/>
        </w:rPr>
        <w:t>о</w:t>
      </w:r>
      <w:r w:rsidRPr="00CA5A9A">
        <w:rPr>
          <w:rFonts w:ascii="Times New Roman" w:hAnsi="Times New Roman" w:cs="Times New Roman"/>
          <w:sz w:val="28"/>
          <w:szCs w:val="24"/>
        </w:rPr>
        <w:t>ляны;</w:t>
      </w:r>
    </w:p>
    <w:p w:rsidR="00CA5A9A" w:rsidRDefault="00CA5A9A" w:rsidP="00AF778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8763A">
        <w:rPr>
          <w:rFonts w:ascii="Times New Roman" w:hAnsi="Times New Roman"/>
          <w:sz w:val="28"/>
          <w:szCs w:val="24"/>
        </w:rPr>
        <w:t>создание условий для обеспечения выполнения и реализации полном</w:t>
      </w:r>
      <w:r w:rsidRPr="0058763A">
        <w:rPr>
          <w:rFonts w:ascii="Times New Roman" w:hAnsi="Times New Roman"/>
          <w:sz w:val="28"/>
          <w:szCs w:val="24"/>
        </w:rPr>
        <w:t>о</w:t>
      </w:r>
      <w:r w:rsidRPr="0058763A">
        <w:rPr>
          <w:rFonts w:ascii="Times New Roman" w:hAnsi="Times New Roman"/>
          <w:sz w:val="28"/>
          <w:szCs w:val="24"/>
        </w:rPr>
        <w:lastRenderedPageBreak/>
        <w:t>чий в сфере культуры</w:t>
      </w:r>
      <w:r w:rsidRPr="0058763A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:rsidR="00BE5C4E" w:rsidRPr="0071796A" w:rsidRDefault="00BE5C4E" w:rsidP="00AF77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796A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муниципальной программы будут являться:</w:t>
      </w:r>
    </w:p>
    <w:p w:rsidR="006506CE" w:rsidRPr="006506CE" w:rsidRDefault="006506CE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06CE">
        <w:rPr>
          <w:rFonts w:ascii="Times New Roman" w:hAnsi="Times New Roman" w:cs="Times New Roman"/>
          <w:sz w:val="28"/>
          <w:szCs w:val="28"/>
        </w:rPr>
        <w:t>Охват населения услугами библиотек, в том числе посредством сети и</w:t>
      </w:r>
      <w:r w:rsidRPr="006506CE">
        <w:rPr>
          <w:rFonts w:ascii="Times New Roman" w:hAnsi="Times New Roman" w:cs="Times New Roman"/>
          <w:sz w:val="28"/>
          <w:szCs w:val="28"/>
        </w:rPr>
        <w:t>н</w:t>
      </w:r>
      <w:r w:rsidRPr="006506CE">
        <w:rPr>
          <w:rFonts w:ascii="Times New Roman" w:hAnsi="Times New Roman" w:cs="Times New Roman"/>
          <w:sz w:val="28"/>
          <w:szCs w:val="28"/>
        </w:rPr>
        <w:t>тернет, посещений на 1 жителя в год;</w:t>
      </w:r>
    </w:p>
    <w:p w:rsidR="006506CE" w:rsidRPr="006506CE" w:rsidRDefault="006506CE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06CE">
        <w:rPr>
          <w:rFonts w:ascii="Times New Roman" w:hAnsi="Times New Roman" w:cs="Times New Roman"/>
          <w:sz w:val="28"/>
          <w:szCs w:val="28"/>
        </w:rPr>
        <w:t>Численность населения, вовлеченного в культурно-массовые меропри</w:t>
      </w:r>
      <w:r w:rsidRPr="006506CE">
        <w:rPr>
          <w:rFonts w:ascii="Times New Roman" w:hAnsi="Times New Roman" w:cs="Times New Roman"/>
          <w:sz w:val="28"/>
          <w:szCs w:val="28"/>
        </w:rPr>
        <w:t>я</w:t>
      </w:r>
      <w:r w:rsidRPr="006506CE">
        <w:rPr>
          <w:rFonts w:ascii="Times New Roman" w:hAnsi="Times New Roman" w:cs="Times New Roman"/>
          <w:sz w:val="28"/>
          <w:szCs w:val="28"/>
        </w:rPr>
        <w:t xml:space="preserve">тия, </w:t>
      </w:r>
      <w:proofErr w:type="gramStart"/>
      <w:r w:rsidRPr="006506CE">
        <w:rPr>
          <w:rFonts w:ascii="Times New Roman" w:hAnsi="Times New Roman" w:cs="Times New Roman"/>
          <w:sz w:val="28"/>
          <w:szCs w:val="28"/>
        </w:rPr>
        <w:t>проводимых</w:t>
      </w:r>
      <w:proofErr w:type="gramEnd"/>
      <w:r w:rsidRPr="006506CE">
        <w:rPr>
          <w:rFonts w:ascii="Times New Roman" w:hAnsi="Times New Roman" w:cs="Times New Roman"/>
          <w:sz w:val="28"/>
          <w:szCs w:val="28"/>
        </w:rPr>
        <w:t xml:space="preserve"> учреждениями культурно-досугового типа, к предыдущему году;</w:t>
      </w:r>
    </w:p>
    <w:p w:rsidR="006506CE" w:rsidRPr="006506CE" w:rsidRDefault="006506CE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06CE">
        <w:rPr>
          <w:rFonts w:ascii="Times New Roman" w:hAnsi="Times New Roman" w:cs="Times New Roman"/>
          <w:sz w:val="28"/>
          <w:szCs w:val="28"/>
        </w:rPr>
        <w:t>Количество посещений организаций культуры по отношению к уровню 2010 года;</w:t>
      </w:r>
    </w:p>
    <w:p w:rsidR="006506CE" w:rsidRPr="006506CE" w:rsidRDefault="006506CE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06CE">
        <w:rPr>
          <w:rFonts w:ascii="Times New Roman" w:hAnsi="Times New Roman" w:cs="Times New Roman"/>
          <w:sz w:val="28"/>
          <w:szCs w:val="28"/>
        </w:rPr>
        <w:t>Количество предоставляемых населению дополнительных услуг в сфере культуры;</w:t>
      </w:r>
    </w:p>
    <w:p w:rsidR="006506CE" w:rsidRPr="006506CE" w:rsidRDefault="006506CE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06CE">
        <w:rPr>
          <w:rFonts w:ascii="Times New Roman" w:hAnsi="Times New Roman" w:cs="Times New Roman"/>
          <w:sz w:val="28"/>
          <w:szCs w:val="28"/>
        </w:rPr>
        <w:t>Количество библиографических записей в сводном электронном катал</w:t>
      </w:r>
      <w:r w:rsidRPr="006506CE">
        <w:rPr>
          <w:rFonts w:ascii="Times New Roman" w:hAnsi="Times New Roman" w:cs="Times New Roman"/>
          <w:sz w:val="28"/>
          <w:szCs w:val="28"/>
        </w:rPr>
        <w:t>о</w:t>
      </w:r>
      <w:r w:rsidRPr="006506CE">
        <w:rPr>
          <w:rFonts w:ascii="Times New Roman" w:hAnsi="Times New Roman" w:cs="Times New Roman"/>
          <w:sz w:val="28"/>
          <w:szCs w:val="28"/>
        </w:rPr>
        <w:t>ге библиотек;</w:t>
      </w:r>
    </w:p>
    <w:p w:rsidR="006506CE" w:rsidRPr="006506CE" w:rsidRDefault="006506CE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06CE">
        <w:rPr>
          <w:rFonts w:ascii="Times New Roman" w:hAnsi="Times New Roman" w:cs="Times New Roman"/>
          <w:sz w:val="28"/>
          <w:szCs w:val="28"/>
        </w:rPr>
        <w:t>Посещаемость музейных учреждений (на 1 жителя в год);</w:t>
      </w:r>
    </w:p>
    <w:p w:rsidR="006506CE" w:rsidRDefault="006506CE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06CE">
        <w:rPr>
          <w:rFonts w:ascii="Times New Roman" w:hAnsi="Times New Roman" w:cs="Times New Roman"/>
          <w:sz w:val="28"/>
          <w:szCs w:val="28"/>
        </w:rPr>
        <w:t>Доля объектов культурного наследия, находящихся в удовлетворител</w:t>
      </w:r>
      <w:r w:rsidRPr="006506CE">
        <w:rPr>
          <w:rFonts w:ascii="Times New Roman" w:hAnsi="Times New Roman" w:cs="Times New Roman"/>
          <w:sz w:val="28"/>
          <w:szCs w:val="28"/>
        </w:rPr>
        <w:t>ь</w:t>
      </w:r>
      <w:r w:rsidRPr="006506CE">
        <w:rPr>
          <w:rFonts w:ascii="Times New Roman" w:hAnsi="Times New Roman" w:cs="Times New Roman"/>
          <w:sz w:val="28"/>
          <w:szCs w:val="28"/>
        </w:rPr>
        <w:t>ном состоянии, в общем количеств</w:t>
      </w:r>
      <w:r w:rsidR="00741C30">
        <w:rPr>
          <w:rFonts w:ascii="Times New Roman" w:hAnsi="Times New Roman" w:cs="Times New Roman"/>
          <w:sz w:val="28"/>
          <w:szCs w:val="28"/>
        </w:rPr>
        <w:t>е объектов культурного наследия;</w:t>
      </w:r>
    </w:p>
    <w:p w:rsidR="00741C30" w:rsidRDefault="00421C4C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1C4C">
        <w:rPr>
          <w:rFonts w:ascii="Times New Roman" w:hAnsi="Times New Roman" w:cs="Times New Roman"/>
          <w:color w:val="000000" w:themeColor="text1"/>
          <w:sz w:val="28"/>
          <w:szCs w:val="24"/>
        </w:rPr>
        <w:t>Удовлетворенность населения качеством предоставляемых услуг в сф</w:t>
      </w:r>
      <w:r w:rsidRPr="00421C4C">
        <w:rPr>
          <w:rFonts w:ascii="Times New Roman" w:hAnsi="Times New Roman" w:cs="Times New Roman"/>
          <w:color w:val="000000" w:themeColor="text1"/>
          <w:sz w:val="28"/>
          <w:szCs w:val="24"/>
        </w:rPr>
        <w:t>е</w:t>
      </w:r>
      <w:r w:rsidRPr="00421C4C">
        <w:rPr>
          <w:rFonts w:ascii="Times New Roman" w:hAnsi="Times New Roman" w:cs="Times New Roman"/>
          <w:color w:val="000000" w:themeColor="text1"/>
          <w:sz w:val="28"/>
          <w:szCs w:val="24"/>
        </w:rPr>
        <w:t>ре культуры</w:t>
      </w:r>
      <w:r w:rsidR="00741C30" w:rsidRPr="00741C30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CE652B" w:rsidRPr="00E9643D" w:rsidRDefault="00CE652B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 реализации муниц</w:t>
      </w:r>
      <w:r w:rsidRPr="00E9643D">
        <w:rPr>
          <w:rFonts w:ascii="Times New Roman" w:hAnsi="Times New Roman" w:cs="Times New Roman"/>
          <w:sz w:val="28"/>
          <w:szCs w:val="28"/>
        </w:rPr>
        <w:t>и</w:t>
      </w:r>
      <w:r w:rsidRPr="00E9643D">
        <w:rPr>
          <w:rFonts w:ascii="Times New Roman" w:hAnsi="Times New Roman" w:cs="Times New Roman"/>
          <w:sz w:val="28"/>
          <w:szCs w:val="28"/>
        </w:rPr>
        <w:t>пальной программы приведены в приложении № 1.</w:t>
      </w:r>
    </w:p>
    <w:p w:rsidR="00CE652B" w:rsidRPr="00E9643D" w:rsidRDefault="00CE652B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Методика </w:t>
      </w:r>
      <w:proofErr w:type="gramStart"/>
      <w:r w:rsidRPr="00E9643D">
        <w:rPr>
          <w:rFonts w:ascii="Times New Roman" w:hAnsi="Times New Roman" w:cs="Times New Roman"/>
          <w:sz w:val="28"/>
          <w:szCs w:val="28"/>
        </w:rPr>
        <w:t>расчета значений целевых показателей эффективности реал</w:t>
      </w:r>
      <w:r w:rsidRPr="00E9643D">
        <w:rPr>
          <w:rFonts w:ascii="Times New Roman" w:hAnsi="Times New Roman" w:cs="Times New Roman"/>
          <w:sz w:val="28"/>
          <w:szCs w:val="28"/>
        </w:rPr>
        <w:t>и</w:t>
      </w:r>
      <w:r w:rsidRPr="00E9643D">
        <w:rPr>
          <w:rFonts w:ascii="Times New Roman" w:hAnsi="Times New Roman" w:cs="Times New Roman"/>
          <w:sz w:val="28"/>
          <w:szCs w:val="28"/>
        </w:rPr>
        <w:t>зации муниципальной программы</w:t>
      </w:r>
      <w:proofErr w:type="gramEnd"/>
      <w:r w:rsidRPr="00E9643D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 2.</w:t>
      </w:r>
    </w:p>
    <w:p w:rsidR="00CE652B" w:rsidRPr="00E9643D" w:rsidRDefault="00624683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Срок реализации программы 2020</w:t>
      </w:r>
      <w:r w:rsidR="00CE652B" w:rsidRPr="00E9643D">
        <w:rPr>
          <w:rFonts w:ascii="Times New Roman" w:hAnsi="Times New Roman" w:cs="Times New Roman"/>
          <w:sz w:val="28"/>
          <w:szCs w:val="28"/>
        </w:rPr>
        <w:t xml:space="preserve"> – 2025 гг.</w:t>
      </w:r>
    </w:p>
    <w:p w:rsidR="00624683" w:rsidRPr="00E9643D" w:rsidRDefault="00624683" w:rsidP="00EA4B4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87845" w:rsidRDefault="00A1024F" w:rsidP="00AF7789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 xml:space="preserve">Обобщенная характеристика </w:t>
      </w:r>
      <w:r w:rsidR="00A90517" w:rsidRPr="00E9643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</w:t>
      </w:r>
      <w:proofErr w:type="gramStart"/>
      <w:r w:rsidRPr="00E9643D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</w:p>
    <w:p w:rsidR="00A1024F" w:rsidRPr="00687845" w:rsidRDefault="00A1024F" w:rsidP="00EA4B45">
      <w:pPr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8784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EF4069" w:rsidRDefault="00C20F0E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3.1. </w:t>
      </w:r>
      <w:r w:rsidR="00EF4069" w:rsidRPr="00E9643D">
        <w:rPr>
          <w:rFonts w:ascii="Times New Roman" w:hAnsi="Times New Roman" w:cs="Times New Roman"/>
          <w:sz w:val="28"/>
          <w:szCs w:val="28"/>
        </w:rPr>
        <w:t>На решение задачи «Сохранение культурного и исторического н</w:t>
      </w:r>
      <w:r w:rsidR="00EF4069" w:rsidRPr="00E9643D">
        <w:rPr>
          <w:rFonts w:ascii="Times New Roman" w:hAnsi="Times New Roman" w:cs="Times New Roman"/>
          <w:sz w:val="28"/>
          <w:szCs w:val="28"/>
        </w:rPr>
        <w:t>а</w:t>
      </w:r>
      <w:r w:rsidR="00EF4069" w:rsidRPr="00E9643D">
        <w:rPr>
          <w:rFonts w:ascii="Times New Roman" w:hAnsi="Times New Roman" w:cs="Times New Roman"/>
          <w:sz w:val="28"/>
          <w:szCs w:val="28"/>
        </w:rPr>
        <w:t>следия города Вятские Поляны», путем реализации отдельных мероприятий направлена реализация подпрограммы «Наследие». Описание отдельных м</w:t>
      </w:r>
      <w:r w:rsidR="00EF4069" w:rsidRPr="00E9643D">
        <w:rPr>
          <w:rFonts w:ascii="Times New Roman" w:hAnsi="Times New Roman" w:cs="Times New Roman"/>
          <w:sz w:val="28"/>
          <w:szCs w:val="28"/>
        </w:rPr>
        <w:t>е</w:t>
      </w:r>
      <w:r w:rsidR="00EF4069" w:rsidRPr="00E9643D">
        <w:rPr>
          <w:rFonts w:ascii="Times New Roman" w:hAnsi="Times New Roman" w:cs="Times New Roman"/>
          <w:sz w:val="28"/>
          <w:szCs w:val="28"/>
        </w:rPr>
        <w:lastRenderedPageBreak/>
        <w:t>роприятий, реализуемых в рамках подпрограммы «Наследие», приведены в соответствующем разделе подпрограммы муниципальной программы.</w:t>
      </w:r>
    </w:p>
    <w:p w:rsidR="00A44B52" w:rsidRDefault="00EF4069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624683" w:rsidRPr="00E9643D">
        <w:rPr>
          <w:rFonts w:ascii="Times New Roman" w:hAnsi="Times New Roman" w:cs="Times New Roman"/>
          <w:sz w:val="28"/>
          <w:szCs w:val="28"/>
        </w:rPr>
        <w:t>На</w:t>
      </w:r>
      <w:r w:rsidR="00C20F0E" w:rsidRPr="00E9643D">
        <w:rPr>
          <w:rFonts w:ascii="Times New Roman" w:hAnsi="Times New Roman" w:cs="Times New Roman"/>
          <w:sz w:val="28"/>
          <w:szCs w:val="28"/>
        </w:rPr>
        <w:t xml:space="preserve"> решение задач</w:t>
      </w:r>
      <w:r w:rsidR="00F7641A" w:rsidRPr="00E9643D">
        <w:rPr>
          <w:rFonts w:ascii="Times New Roman" w:hAnsi="Times New Roman" w:cs="Times New Roman"/>
          <w:sz w:val="28"/>
          <w:szCs w:val="28"/>
        </w:rPr>
        <w:t>и «</w:t>
      </w:r>
      <w:r w:rsidR="00624683" w:rsidRPr="00E9643D">
        <w:rPr>
          <w:rFonts w:ascii="Times New Roman" w:hAnsi="Times New Roman" w:cs="Times New Roman"/>
          <w:sz w:val="28"/>
          <w:szCs w:val="28"/>
        </w:rPr>
        <w:t>Сохранение, эффективное использование и ра</w:t>
      </w:r>
      <w:r w:rsidR="00624683" w:rsidRPr="00E9643D">
        <w:rPr>
          <w:rFonts w:ascii="Times New Roman" w:hAnsi="Times New Roman" w:cs="Times New Roman"/>
          <w:sz w:val="28"/>
          <w:szCs w:val="28"/>
        </w:rPr>
        <w:t>з</w:t>
      </w:r>
      <w:r w:rsidR="00624683" w:rsidRPr="00E9643D">
        <w:rPr>
          <w:rFonts w:ascii="Times New Roman" w:hAnsi="Times New Roman" w:cs="Times New Roman"/>
          <w:sz w:val="28"/>
          <w:szCs w:val="28"/>
        </w:rPr>
        <w:t>витие культурного потенциала города Вятские Поляны</w:t>
      </w:r>
      <w:r w:rsidR="005207FC" w:rsidRPr="00E9643D">
        <w:rPr>
          <w:rFonts w:ascii="Times New Roman" w:hAnsi="Times New Roman" w:cs="Times New Roman"/>
          <w:sz w:val="28"/>
          <w:szCs w:val="28"/>
        </w:rPr>
        <w:t>»</w:t>
      </w:r>
      <w:r w:rsidR="00C20F0E" w:rsidRPr="00E9643D">
        <w:rPr>
          <w:rFonts w:ascii="Times New Roman" w:hAnsi="Times New Roman" w:cs="Times New Roman"/>
          <w:sz w:val="28"/>
          <w:szCs w:val="28"/>
        </w:rPr>
        <w:t>, путем реализации отдельных ме</w:t>
      </w:r>
      <w:r w:rsidR="00624683" w:rsidRPr="00E9643D">
        <w:rPr>
          <w:rFonts w:ascii="Times New Roman" w:hAnsi="Times New Roman" w:cs="Times New Roman"/>
          <w:sz w:val="28"/>
          <w:szCs w:val="28"/>
        </w:rPr>
        <w:t>роприятий направлена реализация подпрограммы «Искусство»</w:t>
      </w:r>
      <w:r w:rsidR="00A44B52" w:rsidRPr="00E9643D">
        <w:rPr>
          <w:rFonts w:ascii="Times New Roman" w:hAnsi="Times New Roman" w:cs="Times New Roman"/>
          <w:sz w:val="28"/>
          <w:szCs w:val="28"/>
        </w:rPr>
        <w:t>. Описание отдельных мероприятий, реализуемых в рамках подпрограммы «Искусство», приведены в соответствующем разделе подпрограммы мун</w:t>
      </w:r>
      <w:r w:rsidR="00A44B52" w:rsidRPr="00E9643D">
        <w:rPr>
          <w:rFonts w:ascii="Times New Roman" w:hAnsi="Times New Roman" w:cs="Times New Roman"/>
          <w:sz w:val="28"/>
          <w:szCs w:val="28"/>
        </w:rPr>
        <w:t>и</w:t>
      </w:r>
      <w:r w:rsidR="00A44B52" w:rsidRPr="00E9643D">
        <w:rPr>
          <w:rFonts w:ascii="Times New Roman" w:hAnsi="Times New Roman" w:cs="Times New Roman"/>
          <w:sz w:val="28"/>
          <w:szCs w:val="28"/>
        </w:rPr>
        <w:t>ципальной программы.</w:t>
      </w:r>
    </w:p>
    <w:p w:rsidR="00741C30" w:rsidRDefault="00EF4069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F4069">
        <w:rPr>
          <w:rFonts w:ascii="Times New Roman" w:hAnsi="Times New Roman" w:cs="Times New Roman"/>
          <w:sz w:val="28"/>
          <w:szCs w:val="28"/>
        </w:rPr>
        <w:t xml:space="preserve">3.3. </w:t>
      </w:r>
      <w:r w:rsidR="00F258FB">
        <w:rPr>
          <w:rFonts w:ascii="Times New Roman" w:hAnsi="Times New Roman" w:cs="Times New Roman"/>
          <w:sz w:val="28"/>
          <w:szCs w:val="28"/>
        </w:rPr>
        <w:t xml:space="preserve">На решение задачи </w:t>
      </w:r>
      <w:r w:rsidR="00245FC8" w:rsidRPr="0058763A">
        <w:rPr>
          <w:rFonts w:ascii="Times New Roman" w:hAnsi="Times New Roman" w:cs="Times New Roman"/>
          <w:sz w:val="28"/>
          <w:szCs w:val="28"/>
        </w:rPr>
        <w:t>«</w:t>
      </w:r>
      <w:r w:rsidR="00245FC8" w:rsidRPr="0058763A">
        <w:rPr>
          <w:rFonts w:ascii="Times New Roman" w:hAnsi="Times New Roman"/>
          <w:sz w:val="28"/>
          <w:szCs w:val="24"/>
        </w:rPr>
        <w:t>Создание условий для обеспечения выполнения и реализации полномочий в сфере культуры</w:t>
      </w:r>
      <w:r w:rsidR="00245FC8" w:rsidRPr="0058763A">
        <w:rPr>
          <w:rFonts w:ascii="Times New Roman" w:hAnsi="Times New Roman" w:cs="Times New Roman"/>
          <w:sz w:val="28"/>
          <w:szCs w:val="28"/>
        </w:rPr>
        <w:t>»</w:t>
      </w:r>
      <w:r w:rsidR="00F258FB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245FC8">
        <w:rPr>
          <w:rFonts w:ascii="Times New Roman" w:hAnsi="Times New Roman" w:cs="Times New Roman"/>
          <w:sz w:val="28"/>
          <w:szCs w:val="28"/>
        </w:rPr>
        <w:t>ы</w:t>
      </w:r>
      <w:r w:rsidRPr="00F90521">
        <w:rPr>
          <w:rFonts w:ascii="Times New Roman" w:hAnsi="Times New Roman" w:cs="Times New Roman"/>
          <w:sz w:val="28"/>
          <w:szCs w:val="28"/>
        </w:rPr>
        <w:t xml:space="preserve"> отдельн</w:t>
      </w:r>
      <w:r w:rsidR="00245FC8">
        <w:rPr>
          <w:rFonts w:ascii="Times New Roman" w:hAnsi="Times New Roman" w:cs="Times New Roman"/>
          <w:sz w:val="28"/>
          <w:szCs w:val="28"/>
        </w:rPr>
        <w:t>ы</w:t>
      </w:r>
      <w:r w:rsidR="00F258FB">
        <w:rPr>
          <w:rFonts w:ascii="Times New Roman" w:hAnsi="Times New Roman" w:cs="Times New Roman"/>
          <w:sz w:val="28"/>
          <w:szCs w:val="28"/>
        </w:rPr>
        <w:t>е</w:t>
      </w:r>
      <w:r w:rsidRPr="00F90521">
        <w:rPr>
          <w:rFonts w:ascii="Times New Roman" w:hAnsi="Times New Roman" w:cs="Times New Roman"/>
          <w:sz w:val="28"/>
          <w:szCs w:val="28"/>
        </w:rPr>
        <w:t xml:space="preserve"> мер</w:t>
      </w:r>
      <w:r w:rsidRPr="00F90521">
        <w:rPr>
          <w:rFonts w:ascii="Times New Roman" w:hAnsi="Times New Roman" w:cs="Times New Roman"/>
          <w:sz w:val="28"/>
          <w:szCs w:val="28"/>
        </w:rPr>
        <w:t>о</w:t>
      </w:r>
      <w:r w:rsidRPr="00F90521">
        <w:rPr>
          <w:rFonts w:ascii="Times New Roman" w:hAnsi="Times New Roman" w:cs="Times New Roman"/>
          <w:sz w:val="28"/>
          <w:szCs w:val="28"/>
        </w:rPr>
        <w:t>прияти</w:t>
      </w:r>
      <w:r w:rsidR="00741C30">
        <w:rPr>
          <w:rFonts w:ascii="Times New Roman" w:hAnsi="Times New Roman" w:cs="Times New Roman"/>
          <w:sz w:val="28"/>
          <w:szCs w:val="28"/>
        </w:rPr>
        <w:t>я:</w:t>
      </w:r>
    </w:p>
    <w:p w:rsidR="00245FC8" w:rsidRDefault="00741C30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90521">
        <w:rPr>
          <w:rFonts w:ascii="Times New Roman" w:hAnsi="Times New Roman" w:cs="Times New Roman"/>
          <w:sz w:val="28"/>
          <w:szCs w:val="28"/>
        </w:rPr>
        <w:t>бщегородские мероприятия в городе Вятские Поляны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1C30" w:rsidRDefault="00741C30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1C30">
        <w:rPr>
          <w:rFonts w:ascii="Times New Roman" w:hAnsi="Times New Roman" w:cs="Times New Roman"/>
          <w:sz w:val="28"/>
          <w:szCs w:val="28"/>
        </w:rPr>
        <w:t>социальные мероприятия в городе Вятские Поляны;</w:t>
      </w:r>
    </w:p>
    <w:p w:rsidR="00741C30" w:rsidRDefault="0058763A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развития</w:t>
      </w:r>
      <w:r w:rsidR="00741C30">
        <w:rPr>
          <w:rFonts w:ascii="Times New Roman" w:hAnsi="Times New Roman" w:cs="Times New Roman"/>
          <w:sz w:val="28"/>
          <w:szCs w:val="28"/>
        </w:rPr>
        <w:t xml:space="preserve"> туризма</w:t>
      </w:r>
      <w:r>
        <w:rPr>
          <w:rFonts w:ascii="Times New Roman" w:hAnsi="Times New Roman" w:cs="Times New Roman"/>
          <w:sz w:val="28"/>
          <w:szCs w:val="28"/>
        </w:rPr>
        <w:t xml:space="preserve"> в городе Вятские Поляны</w:t>
      </w:r>
      <w:r w:rsidR="00741C30">
        <w:rPr>
          <w:rFonts w:ascii="Times New Roman" w:hAnsi="Times New Roman" w:cs="Times New Roman"/>
          <w:sz w:val="28"/>
          <w:szCs w:val="28"/>
        </w:rPr>
        <w:t>.</w:t>
      </w:r>
    </w:p>
    <w:p w:rsidR="00EF4069" w:rsidRPr="00741C30" w:rsidRDefault="00741C30" w:rsidP="00AF7789">
      <w:pPr>
        <w:pStyle w:val="afb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отдельного мероприятия </w:t>
      </w:r>
      <w:r w:rsidR="00EF4069" w:rsidRPr="00741C30">
        <w:rPr>
          <w:rFonts w:ascii="Times New Roman" w:hAnsi="Times New Roman"/>
          <w:sz w:val="28"/>
          <w:szCs w:val="28"/>
        </w:rPr>
        <w:t>«Общегородские мероприятия в городе Вятские Поляны»</w:t>
      </w:r>
      <w:r w:rsidR="00245FC8" w:rsidRPr="00741C30">
        <w:rPr>
          <w:rFonts w:ascii="Times New Roman" w:hAnsi="Times New Roman"/>
          <w:sz w:val="28"/>
          <w:szCs w:val="28"/>
        </w:rPr>
        <w:t>-</w:t>
      </w:r>
      <w:r w:rsidR="00F90521" w:rsidRPr="00741C30">
        <w:rPr>
          <w:rFonts w:ascii="Times New Roman" w:hAnsi="Times New Roman"/>
          <w:sz w:val="28"/>
          <w:szCs w:val="28"/>
        </w:rPr>
        <w:t xml:space="preserve"> планируется </w:t>
      </w:r>
      <w:r w:rsidR="00F90521" w:rsidRPr="00741C30">
        <w:rPr>
          <w:rFonts w:ascii="Times New Roman" w:hAnsi="Times New Roman"/>
          <w:bCs/>
          <w:sz w:val="28"/>
          <w:szCs w:val="28"/>
        </w:rPr>
        <w:t>организация и проведение событи</w:t>
      </w:r>
      <w:r w:rsidR="00F90521" w:rsidRPr="00741C30">
        <w:rPr>
          <w:rFonts w:ascii="Times New Roman" w:hAnsi="Times New Roman"/>
          <w:bCs/>
          <w:sz w:val="28"/>
          <w:szCs w:val="28"/>
        </w:rPr>
        <w:t>й</w:t>
      </w:r>
      <w:r w:rsidR="00F90521" w:rsidRPr="00741C30">
        <w:rPr>
          <w:rFonts w:ascii="Times New Roman" w:hAnsi="Times New Roman"/>
          <w:bCs/>
          <w:sz w:val="28"/>
          <w:szCs w:val="28"/>
        </w:rPr>
        <w:t>ных мероприятий города (</w:t>
      </w:r>
      <w:r w:rsidR="00F258FB" w:rsidRPr="008138EB">
        <w:rPr>
          <w:rFonts w:ascii="Times New Roman" w:hAnsi="Times New Roman"/>
          <w:bCs/>
          <w:sz w:val="28"/>
          <w:szCs w:val="28"/>
        </w:rPr>
        <w:t>Масленица</w:t>
      </w:r>
      <w:r w:rsidR="00F258FB" w:rsidRPr="00741C30">
        <w:rPr>
          <w:rFonts w:ascii="Times New Roman" w:hAnsi="Times New Roman"/>
          <w:bCs/>
          <w:sz w:val="28"/>
          <w:szCs w:val="28"/>
        </w:rPr>
        <w:t xml:space="preserve">, </w:t>
      </w:r>
      <w:r w:rsidR="00F17926" w:rsidRPr="00741C30">
        <w:rPr>
          <w:rFonts w:ascii="Times New Roman" w:hAnsi="Times New Roman"/>
          <w:bCs/>
          <w:sz w:val="28"/>
          <w:szCs w:val="28"/>
        </w:rPr>
        <w:t>День Победы, День города, День з</w:t>
      </w:r>
      <w:r w:rsidR="00F17926" w:rsidRPr="00741C30">
        <w:rPr>
          <w:rFonts w:ascii="Times New Roman" w:hAnsi="Times New Roman"/>
          <w:bCs/>
          <w:sz w:val="28"/>
          <w:szCs w:val="28"/>
        </w:rPr>
        <w:t>а</w:t>
      </w:r>
      <w:r w:rsidR="00F17926" w:rsidRPr="00741C30">
        <w:rPr>
          <w:rFonts w:ascii="Times New Roman" w:hAnsi="Times New Roman"/>
          <w:bCs/>
          <w:sz w:val="28"/>
          <w:szCs w:val="28"/>
        </w:rPr>
        <w:t>щиты детей, День молодежи, День знаний, Новый год</w:t>
      </w:r>
      <w:r w:rsidR="00F90521" w:rsidRPr="00741C30">
        <w:rPr>
          <w:rFonts w:ascii="Times New Roman" w:hAnsi="Times New Roman"/>
          <w:bCs/>
          <w:sz w:val="28"/>
          <w:szCs w:val="28"/>
        </w:rPr>
        <w:t>)</w:t>
      </w:r>
      <w:r w:rsidR="00F17926" w:rsidRPr="00741C30">
        <w:rPr>
          <w:rFonts w:ascii="Times New Roman" w:hAnsi="Times New Roman"/>
          <w:bCs/>
          <w:sz w:val="28"/>
          <w:szCs w:val="28"/>
        </w:rPr>
        <w:t xml:space="preserve">. </w:t>
      </w:r>
    </w:p>
    <w:p w:rsidR="00EF4069" w:rsidRPr="00245FC8" w:rsidRDefault="00741C30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741C30">
        <w:rPr>
          <w:rFonts w:ascii="Times New Roman" w:hAnsi="Times New Roman" w:cs="Times New Roman"/>
          <w:sz w:val="28"/>
          <w:szCs w:val="28"/>
        </w:rPr>
        <w:t xml:space="preserve">3.3.2.  В рамках отдельного мероприятия </w:t>
      </w:r>
      <w:r w:rsidR="00EF4069" w:rsidRPr="00741C30">
        <w:rPr>
          <w:rFonts w:ascii="Times New Roman" w:hAnsi="Times New Roman" w:cs="Times New Roman"/>
          <w:sz w:val="28"/>
          <w:szCs w:val="28"/>
        </w:rPr>
        <w:t>«Социальные мероприятия в городе Вятские Поляны»</w:t>
      </w:r>
      <w:r w:rsidR="00F13DE7" w:rsidRPr="00741C30">
        <w:rPr>
          <w:rFonts w:ascii="Times New Roman" w:hAnsi="Times New Roman" w:cs="Times New Roman"/>
          <w:sz w:val="28"/>
          <w:szCs w:val="28"/>
        </w:rPr>
        <w:t xml:space="preserve"> </w:t>
      </w:r>
      <w:r w:rsidR="00245FC8" w:rsidRPr="00741C30">
        <w:rPr>
          <w:rFonts w:ascii="Times New Roman" w:hAnsi="Times New Roman" w:cs="Times New Roman"/>
          <w:sz w:val="28"/>
          <w:szCs w:val="28"/>
        </w:rPr>
        <w:t xml:space="preserve">- </w:t>
      </w:r>
      <w:r w:rsidR="00D10E93" w:rsidRPr="00741C30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D10E93" w:rsidRPr="00741C30">
        <w:rPr>
          <w:rFonts w:ascii="Times New Roman" w:hAnsi="Times New Roman" w:cs="Times New Roman"/>
          <w:bCs/>
          <w:sz w:val="28"/>
          <w:szCs w:val="28"/>
        </w:rPr>
        <w:t>адресная п</w:t>
      </w:r>
      <w:r w:rsidR="00D10E93" w:rsidRPr="00741C30">
        <w:rPr>
          <w:rFonts w:ascii="Times New Roman" w:hAnsi="Times New Roman" w:cs="Times New Roman"/>
          <w:sz w:val="28"/>
          <w:szCs w:val="28"/>
        </w:rPr>
        <w:t>оддержка</w:t>
      </w:r>
      <w:r w:rsidR="00F13DE7" w:rsidRPr="00741C30">
        <w:rPr>
          <w:rFonts w:ascii="Times New Roman" w:hAnsi="Times New Roman" w:cs="Times New Roman"/>
          <w:sz w:val="28"/>
          <w:szCs w:val="28"/>
        </w:rPr>
        <w:t>,</w:t>
      </w:r>
      <w:r w:rsidR="00D10E93" w:rsidRPr="00741C30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F13DE7" w:rsidRPr="00741C30">
        <w:rPr>
          <w:rFonts w:ascii="Times New Roman" w:hAnsi="Times New Roman" w:cs="Times New Roman"/>
          <w:sz w:val="28"/>
          <w:szCs w:val="28"/>
        </w:rPr>
        <w:t>н</w:t>
      </w:r>
      <w:r w:rsidR="00D10E93" w:rsidRPr="00741C30">
        <w:rPr>
          <w:rFonts w:ascii="Times New Roman" w:hAnsi="Times New Roman" w:cs="Times New Roman"/>
          <w:sz w:val="28"/>
          <w:szCs w:val="28"/>
        </w:rPr>
        <w:t>а</w:t>
      </w:r>
      <w:r w:rsidR="00F13DE7" w:rsidRPr="00741C30">
        <w:rPr>
          <w:rFonts w:ascii="Times New Roman" w:hAnsi="Times New Roman" w:cs="Times New Roman"/>
          <w:sz w:val="28"/>
          <w:szCs w:val="28"/>
        </w:rPr>
        <w:t>я</w:t>
      </w:r>
      <w:r w:rsidR="00D10E93" w:rsidRPr="00741C30">
        <w:rPr>
          <w:rFonts w:ascii="Times New Roman" w:hAnsi="Times New Roman" w:cs="Times New Roman"/>
          <w:sz w:val="28"/>
          <w:szCs w:val="28"/>
        </w:rPr>
        <w:t xml:space="preserve"> на социальную сферу общественной жизни.</w:t>
      </w:r>
    </w:p>
    <w:p w:rsidR="00741C30" w:rsidRDefault="00741C30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D07A99">
        <w:rPr>
          <w:rFonts w:ascii="Times New Roman" w:hAnsi="Times New Roman" w:cs="Times New Roman"/>
          <w:sz w:val="28"/>
          <w:szCs w:val="28"/>
        </w:rPr>
        <w:t>3.3.3. В рамках отдельного мероприятия «</w:t>
      </w:r>
      <w:r w:rsidR="0058763A" w:rsidRPr="00D07A99">
        <w:rPr>
          <w:rFonts w:ascii="Times New Roman" w:hAnsi="Times New Roman" w:cs="Times New Roman"/>
          <w:sz w:val="28"/>
          <w:szCs w:val="28"/>
        </w:rPr>
        <w:t>Создание условий для разв</w:t>
      </w:r>
      <w:r w:rsidR="0058763A" w:rsidRPr="00D07A99">
        <w:rPr>
          <w:rFonts w:ascii="Times New Roman" w:hAnsi="Times New Roman" w:cs="Times New Roman"/>
          <w:sz w:val="28"/>
          <w:szCs w:val="28"/>
        </w:rPr>
        <w:t>и</w:t>
      </w:r>
      <w:r w:rsidR="0058763A" w:rsidRPr="00D07A99">
        <w:rPr>
          <w:rFonts w:ascii="Times New Roman" w:hAnsi="Times New Roman" w:cs="Times New Roman"/>
          <w:sz w:val="28"/>
          <w:szCs w:val="28"/>
        </w:rPr>
        <w:t>тия туризма в городе Вятские Поляны</w:t>
      </w:r>
      <w:r w:rsidRPr="00D07A99">
        <w:rPr>
          <w:rFonts w:ascii="Times New Roman" w:hAnsi="Times New Roman" w:cs="Times New Roman"/>
          <w:sz w:val="28"/>
          <w:szCs w:val="28"/>
        </w:rPr>
        <w:t xml:space="preserve">», </w:t>
      </w:r>
      <w:r w:rsidR="00D07A99" w:rsidRPr="00D07A99">
        <w:rPr>
          <w:rFonts w:ascii="Times New Roman" w:hAnsi="Times New Roman"/>
          <w:sz w:val="28"/>
          <w:szCs w:val="24"/>
        </w:rPr>
        <w:t xml:space="preserve">планируется </w:t>
      </w:r>
      <w:r w:rsidR="00D07A99" w:rsidRPr="00D07A99">
        <w:rPr>
          <w:rFonts w:ascii="Times New Roman" w:eastAsia="Calibri" w:hAnsi="Times New Roman" w:cs="Times New Roman"/>
          <w:sz w:val="28"/>
          <w:szCs w:val="28"/>
          <w:lang w:eastAsia="ru-RU"/>
        </w:rPr>
        <w:t>изготовление информ</w:t>
      </w:r>
      <w:r w:rsidR="00D07A99" w:rsidRPr="00D07A9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07A99" w:rsidRPr="00D07A99">
        <w:rPr>
          <w:rFonts w:ascii="Times New Roman" w:eastAsia="Calibri" w:hAnsi="Times New Roman" w:cs="Times New Roman"/>
          <w:sz w:val="28"/>
          <w:szCs w:val="28"/>
          <w:lang w:eastAsia="ru-RU"/>
        </w:rPr>
        <w:t>ционных и рекламных материалов о туристском потенциале города Вятские Поляны</w:t>
      </w:r>
      <w:r w:rsidRPr="00D07A99">
        <w:rPr>
          <w:rFonts w:ascii="Times New Roman" w:hAnsi="Times New Roman"/>
          <w:sz w:val="28"/>
          <w:szCs w:val="24"/>
        </w:rPr>
        <w:t>.</w:t>
      </w:r>
    </w:p>
    <w:p w:rsidR="006B38D5" w:rsidRPr="00F90521" w:rsidRDefault="006B38D5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F90521">
        <w:rPr>
          <w:rFonts w:ascii="Times New Roman" w:hAnsi="Times New Roman" w:cs="Times New Roman"/>
          <w:sz w:val="28"/>
          <w:szCs w:val="28"/>
        </w:rPr>
        <w:t>В рамках отдельного мероприятия «Деятельность Управления соц</w:t>
      </w:r>
      <w:r w:rsidRPr="00F90521">
        <w:rPr>
          <w:rFonts w:ascii="Times New Roman" w:hAnsi="Times New Roman" w:cs="Times New Roman"/>
          <w:sz w:val="28"/>
          <w:szCs w:val="28"/>
        </w:rPr>
        <w:t>и</w:t>
      </w:r>
      <w:r w:rsidRPr="00F90521">
        <w:rPr>
          <w:rFonts w:ascii="Times New Roman" w:hAnsi="Times New Roman" w:cs="Times New Roman"/>
          <w:sz w:val="28"/>
          <w:szCs w:val="28"/>
        </w:rPr>
        <w:t>альной политики администрации города Вятские Поляны» планируется обе</w:t>
      </w:r>
      <w:r w:rsidRPr="00F90521">
        <w:rPr>
          <w:rFonts w:ascii="Times New Roman" w:hAnsi="Times New Roman" w:cs="Times New Roman"/>
          <w:sz w:val="28"/>
          <w:szCs w:val="28"/>
        </w:rPr>
        <w:t>с</w:t>
      </w:r>
      <w:r w:rsidRPr="00F90521">
        <w:rPr>
          <w:rFonts w:ascii="Times New Roman" w:hAnsi="Times New Roman" w:cs="Times New Roman"/>
          <w:sz w:val="28"/>
          <w:szCs w:val="28"/>
        </w:rPr>
        <w:t>печение содержания Управления социальной политики города Вятские П</w:t>
      </w:r>
      <w:r w:rsidRPr="00F90521">
        <w:rPr>
          <w:rFonts w:ascii="Times New Roman" w:hAnsi="Times New Roman" w:cs="Times New Roman"/>
          <w:sz w:val="28"/>
          <w:szCs w:val="28"/>
        </w:rPr>
        <w:t>о</w:t>
      </w:r>
      <w:r w:rsidRPr="00F90521">
        <w:rPr>
          <w:rFonts w:ascii="Times New Roman" w:hAnsi="Times New Roman" w:cs="Times New Roman"/>
          <w:sz w:val="28"/>
          <w:szCs w:val="28"/>
        </w:rPr>
        <w:t>ляны</w:t>
      </w:r>
      <w:r>
        <w:rPr>
          <w:rFonts w:ascii="Times New Roman" w:hAnsi="Times New Roman" w:cs="Times New Roman"/>
          <w:sz w:val="28"/>
          <w:szCs w:val="28"/>
        </w:rPr>
        <w:t xml:space="preserve"> и проведение независимой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ганизациями в сфере культуры</w:t>
      </w:r>
      <w:r w:rsidRPr="00F90521">
        <w:rPr>
          <w:rFonts w:ascii="Times New Roman" w:hAnsi="Times New Roman" w:cs="Times New Roman"/>
          <w:sz w:val="28"/>
          <w:szCs w:val="28"/>
        </w:rPr>
        <w:t>.</w:t>
      </w:r>
    </w:p>
    <w:p w:rsidR="006B38D5" w:rsidRPr="00EF4069" w:rsidRDefault="006B38D5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3.5. </w:t>
      </w:r>
      <w:r w:rsidRPr="00EF4069">
        <w:rPr>
          <w:rFonts w:ascii="Times New Roman" w:hAnsi="Times New Roman" w:cs="Times New Roman"/>
          <w:sz w:val="28"/>
          <w:szCs w:val="28"/>
        </w:rPr>
        <w:t>В рамках отдельного мероприятия «Комплексная поддержка учре</w:t>
      </w:r>
      <w:r w:rsidRPr="00EF4069">
        <w:rPr>
          <w:rFonts w:ascii="Times New Roman" w:hAnsi="Times New Roman" w:cs="Times New Roman"/>
          <w:sz w:val="28"/>
          <w:szCs w:val="28"/>
        </w:rPr>
        <w:t>ж</w:t>
      </w:r>
      <w:r w:rsidRPr="00EF4069">
        <w:rPr>
          <w:rFonts w:ascii="Times New Roman" w:hAnsi="Times New Roman" w:cs="Times New Roman"/>
          <w:sz w:val="28"/>
          <w:szCs w:val="28"/>
        </w:rPr>
        <w:t>дений, подведомственных управлению социальной политики администрации города Вятские Поляны»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521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>
        <w:rPr>
          <w:rFonts w:ascii="Times New Roman" w:hAnsi="Times New Roman" w:cs="Times New Roman"/>
          <w:sz w:val="28"/>
          <w:szCs w:val="28"/>
        </w:rPr>
        <w:t>информационн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методическое сопр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вождение культурно</w:t>
      </w:r>
      <w:r w:rsidR="00D07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07A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мероприятий, выполнение обязательств по бухгалтерскому обслуживанию финансово-хозяйственной деятельности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ведомственных учреждений.</w:t>
      </w:r>
    </w:p>
    <w:p w:rsidR="006B38D5" w:rsidRDefault="006B38D5" w:rsidP="00EA4B45">
      <w:pPr>
        <w:autoSpaceDE w:val="0"/>
        <w:autoSpaceDN w:val="0"/>
        <w:adjustRightInd w:val="0"/>
        <w:spacing w:after="12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60E73" w:rsidRPr="00E9643D" w:rsidRDefault="004821F8" w:rsidP="00EA4B45">
      <w:pPr>
        <w:autoSpaceDE w:val="0"/>
        <w:autoSpaceDN w:val="0"/>
        <w:adjustRightInd w:val="0"/>
        <w:spacing w:after="12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0E73" w:rsidRPr="00E9643D">
        <w:rPr>
          <w:rFonts w:ascii="Times New Roman" w:hAnsi="Times New Roman" w:cs="Times New Roman"/>
          <w:b/>
          <w:bCs/>
          <w:sz w:val="28"/>
          <w:szCs w:val="28"/>
        </w:rPr>
        <w:t xml:space="preserve">. Ресурсное обеспечение </w:t>
      </w:r>
      <w:r w:rsidR="00167FC8" w:rsidRPr="00E9643D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660E73" w:rsidRPr="00E9643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423C59" w:rsidRPr="00423C59" w:rsidRDefault="00423C59" w:rsidP="00423C5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C59">
        <w:rPr>
          <w:rFonts w:ascii="Times New Roman" w:eastAsia="Calibri" w:hAnsi="Times New Roman" w:cs="Times New Roman"/>
          <w:sz w:val="28"/>
          <w:szCs w:val="28"/>
        </w:rPr>
        <w:t xml:space="preserve">Общий объем ассигнований муниципальной программы составит </w:t>
      </w:r>
      <w:r w:rsidR="00286122">
        <w:rPr>
          <w:rFonts w:ascii="Times New Roman" w:eastAsia="Calibri" w:hAnsi="Times New Roman" w:cs="Times New Roman"/>
          <w:sz w:val="28"/>
          <w:szCs w:val="28"/>
        </w:rPr>
        <w:t>546328,00</w:t>
      </w:r>
      <w:r w:rsidRPr="00423C59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числе:</w:t>
      </w:r>
    </w:p>
    <w:p w:rsidR="00076803" w:rsidRPr="00076803" w:rsidRDefault="00076803" w:rsidP="00076803">
      <w:pPr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076803">
        <w:rPr>
          <w:rFonts w:ascii="Times New Roman" w:hAnsi="Times New Roman"/>
          <w:spacing w:val="-4"/>
          <w:sz w:val="28"/>
          <w:szCs w:val="28"/>
        </w:rPr>
        <w:t>за счет средств федерального бюджета 2370,05 тыс. рублей;</w:t>
      </w:r>
    </w:p>
    <w:p w:rsidR="00076803" w:rsidRPr="00076803" w:rsidRDefault="00076803" w:rsidP="00076803">
      <w:pPr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076803">
        <w:rPr>
          <w:rFonts w:ascii="Times New Roman" w:hAnsi="Times New Roman"/>
          <w:spacing w:val="-4"/>
          <w:sz w:val="28"/>
          <w:szCs w:val="28"/>
        </w:rPr>
        <w:t>за счет средств областного бюджета 92837,55 тыс. рублей;</w:t>
      </w:r>
    </w:p>
    <w:p w:rsidR="003C104A" w:rsidRDefault="00423C59" w:rsidP="0007680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423C59">
        <w:rPr>
          <w:rFonts w:ascii="Times New Roman" w:eastAsia="Calibri" w:hAnsi="Times New Roman" w:cs="Times New Roman"/>
          <w:sz w:val="28"/>
          <w:szCs w:val="28"/>
        </w:rPr>
        <w:t xml:space="preserve">за счет средств городского бюджета </w:t>
      </w:r>
      <w:r w:rsidR="00286122">
        <w:rPr>
          <w:rFonts w:ascii="Times New Roman" w:eastAsia="Calibri" w:hAnsi="Times New Roman" w:cs="Times New Roman"/>
          <w:sz w:val="28"/>
          <w:szCs w:val="28"/>
        </w:rPr>
        <w:t>451120,40</w:t>
      </w:r>
      <w:r w:rsidRPr="00423C59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E13085" w:rsidRPr="00E9643D" w:rsidRDefault="00E13085" w:rsidP="003C104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Объем ежегодных расходов, связанных с финансовым обеспечением Муниципальной программы на очередной финансовый год и плановый пер</w:t>
      </w:r>
      <w:r w:rsidRPr="00E9643D">
        <w:rPr>
          <w:rFonts w:ascii="Times New Roman" w:hAnsi="Times New Roman" w:cs="Times New Roman"/>
          <w:sz w:val="28"/>
          <w:szCs w:val="28"/>
        </w:rPr>
        <w:t>и</w:t>
      </w:r>
      <w:r w:rsidRPr="00E9643D">
        <w:rPr>
          <w:rFonts w:ascii="Times New Roman" w:hAnsi="Times New Roman" w:cs="Times New Roman"/>
          <w:sz w:val="28"/>
          <w:szCs w:val="28"/>
        </w:rPr>
        <w:t>од, устанавливается по решению Вятскополянской городской Думы.</w:t>
      </w:r>
    </w:p>
    <w:p w:rsidR="00660E73" w:rsidRPr="00E9643D" w:rsidRDefault="00660E73" w:rsidP="00FA5441">
      <w:pPr>
        <w:pStyle w:val="ConsPlusCel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Объемы уточняются ежегодно при формировании бюджета на очере</w:t>
      </w:r>
      <w:r w:rsidRPr="00E9643D">
        <w:rPr>
          <w:rFonts w:ascii="Times New Roman" w:hAnsi="Times New Roman" w:cs="Times New Roman"/>
          <w:sz w:val="28"/>
          <w:szCs w:val="28"/>
        </w:rPr>
        <w:t>д</w:t>
      </w:r>
      <w:r w:rsidRPr="00E9643D">
        <w:rPr>
          <w:rFonts w:ascii="Times New Roman" w:hAnsi="Times New Roman" w:cs="Times New Roman"/>
          <w:sz w:val="28"/>
          <w:szCs w:val="28"/>
        </w:rPr>
        <w:t>ной финансовый год и плановый период.</w:t>
      </w:r>
    </w:p>
    <w:p w:rsidR="00660E73" w:rsidRPr="00E9643D" w:rsidRDefault="00660E73" w:rsidP="00FA544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390746" w:rsidRPr="00E9643D">
        <w:rPr>
          <w:rFonts w:ascii="Times New Roman" w:hAnsi="Times New Roman" w:cs="Times New Roman"/>
          <w:sz w:val="28"/>
          <w:szCs w:val="28"/>
        </w:rPr>
        <w:t>муниципальной</w:t>
      </w:r>
      <w:r w:rsidRPr="00E9643D">
        <w:rPr>
          <w:rFonts w:ascii="Times New Roman" w:hAnsi="Times New Roman" w:cs="Times New Roman"/>
          <w:sz w:val="28"/>
          <w:szCs w:val="28"/>
        </w:rPr>
        <w:t xml:space="preserve"> программы представлено в </w:t>
      </w:r>
      <w:r w:rsidR="004C2B6A" w:rsidRPr="00E9643D">
        <w:rPr>
          <w:rFonts w:ascii="Times New Roman" w:hAnsi="Times New Roman" w:cs="Times New Roman"/>
          <w:sz w:val="28"/>
          <w:szCs w:val="28"/>
        </w:rPr>
        <w:t>пр</w:t>
      </w:r>
      <w:r w:rsidR="004C2B6A" w:rsidRPr="00E9643D">
        <w:rPr>
          <w:rFonts w:ascii="Times New Roman" w:hAnsi="Times New Roman" w:cs="Times New Roman"/>
          <w:sz w:val="28"/>
          <w:szCs w:val="28"/>
        </w:rPr>
        <w:t>и</w:t>
      </w:r>
      <w:r w:rsidR="004C2B6A" w:rsidRPr="00E9643D">
        <w:rPr>
          <w:rFonts w:ascii="Times New Roman" w:hAnsi="Times New Roman" w:cs="Times New Roman"/>
          <w:sz w:val="28"/>
          <w:szCs w:val="28"/>
        </w:rPr>
        <w:t>ложении</w:t>
      </w:r>
      <w:r w:rsidR="00572152" w:rsidRPr="00E9643D">
        <w:rPr>
          <w:rFonts w:ascii="Times New Roman" w:hAnsi="Times New Roman" w:cs="Times New Roman"/>
          <w:sz w:val="28"/>
          <w:szCs w:val="28"/>
        </w:rPr>
        <w:t xml:space="preserve"> № 3</w:t>
      </w:r>
      <w:r w:rsidR="00F13DE7">
        <w:rPr>
          <w:rFonts w:ascii="Times New Roman" w:hAnsi="Times New Roman" w:cs="Times New Roman"/>
          <w:sz w:val="28"/>
          <w:szCs w:val="28"/>
        </w:rPr>
        <w:t xml:space="preserve"> </w:t>
      </w:r>
      <w:r w:rsidR="00254A20" w:rsidRPr="00E9643D">
        <w:rPr>
          <w:rFonts w:ascii="Times New Roman" w:hAnsi="Times New Roman" w:cs="Times New Roman"/>
          <w:sz w:val="28"/>
          <w:szCs w:val="28"/>
        </w:rPr>
        <w:t xml:space="preserve">к </w:t>
      </w:r>
      <w:r w:rsidR="00390746" w:rsidRPr="00E9643D">
        <w:rPr>
          <w:rFonts w:ascii="Times New Roman" w:hAnsi="Times New Roman" w:cs="Times New Roman"/>
          <w:sz w:val="28"/>
          <w:szCs w:val="28"/>
        </w:rPr>
        <w:t>муниципальной</w:t>
      </w:r>
      <w:r w:rsidRPr="00E9643D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7F3B5E" w:rsidRDefault="007F3B5E" w:rsidP="00EA4B45">
      <w:pPr>
        <w:autoSpaceDE w:val="0"/>
        <w:autoSpaceDN w:val="0"/>
        <w:adjustRightInd w:val="0"/>
        <w:spacing w:after="0" w:line="240" w:lineRule="auto"/>
        <w:ind w:left="993" w:hanging="284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45A61" w:rsidRPr="00E9643D" w:rsidRDefault="00E13085" w:rsidP="00AF7789">
      <w:pPr>
        <w:autoSpaceDE w:val="0"/>
        <w:autoSpaceDN w:val="0"/>
        <w:adjustRightInd w:val="0"/>
        <w:spacing w:after="0" w:line="360" w:lineRule="auto"/>
        <w:ind w:left="993" w:hanging="284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963F1" w:rsidRPr="00E9643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45A61" w:rsidRPr="00E9643D">
        <w:rPr>
          <w:rFonts w:ascii="Times New Roman" w:hAnsi="Times New Roman" w:cs="Times New Roman"/>
          <w:b/>
          <w:bCs/>
          <w:sz w:val="28"/>
          <w:szCs w:val="28"/>
        </w:rPr>
        <w:t>Анализ рисков</w:t>
      </w:r>
      <w:r w:rsidR="00F13D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5A61" w:rsidRPr="00E9643D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8963F1" w:rsidRPr="00E9643D" w:rsidRDefault="00545A61" w:rsidP="00AF7789">
      <w:pPr>
        <w:autoSpaceDE w:val="0"/>
        <w:autoSpaceDN w:val="0"/>
        <w:adjustRightInd w:val="0"/>
        <w:spacing w:after="0" w:line="360" w:lineRule="auto"/>
        <w:ind w:left="993" w:hanging="284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>и описание мер управления рисками</w:t>
      </w:r>
    </w:p>
    <w:tbl>
      <w:tblPr>
        <w:tblStyle w:val="a3"/>
        <w:tblW w:w="0" w:type="auto"/>
        <w:tblLook w:val="04A0"/>
      </w:tblPr>
      <w:tblGrid>
        <w:gridCol w:w="748"/>
        <w:gridCol w:w="4059"/>
        <w:gridCol w:w="4763"/>
      </w:tblGrid>
      <w:tr w:rsidR="00E13085" w:rsidRPr="00E67624" w:rsidTr="00AF7789">
        <w:tc>
          <w:tcPr>
            <w:tcW w:w="748" w:type="dxa"/>
            <w:vAlign w:val="center"/>
          </w:tcPr>
          <w:p w:rsidR="00687845" w:rsidRPr="00E67624" w:rsidRDefault="00687845" w:rsidP="00EA4B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13085" w:rsidRPr="00E67624" w:rsidRDefault="00E13085" w:rsidP="00EA4B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676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676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59" w:type="dxa"/>
            <w:vAlign w:val="center"/>
          </w:tcPr>
          <w:p w:rsidR="00F4094E" w:rsidRPr="00E67624" w:rsidRDefault="00687845" w:rsidP="00EA4B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13085" w:rsidRPr="00E67624">
              <w:rPr>
                <w:rFonts w:ascii="Times New Roman" w:hAnsi="Times New Roman" w:cs="Times New Roman"/>
                <w:b/>
                <w:sz w:val="24"/>
                <w:szCs w:val="24"/>
              </w:rPr>
              <w:t>егативный фактор</w:t>
            </w:r>
          </w:p>
        </w:tc>
        <w:tc>
          <w:tcPr>
            <w:tcW w:w="4763" w:type="dxa"/>
            <w:vAlign w:val="center"/>
          </w:tcPr>
          <w:p w:rsidR="00E13085" w:rsidRPr="00E67624" w:rsidRDefault="00687845" w:rsidP="00EA4B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13085" w:rsidRPr="00E67624">
              <w:rPr>
                <w:rFonts w:ascii="Times New Roman" w:hAnsi="Times New Roman" w:cs="Times New Roman"/>
                <w:b/>
                <w:sz w:val="24"/>
                <w:szCs w:val="24"/>
              </w:rPr>
              <w:t>пособы минимизации рисков</w:t>
            </w:r>
          </w:p>
        </w:tc>
      </w:tr>
      <w:tr w:rsidR="00E13085" w:rsidRPr="00E67624" w:rsidTr="00AF7789">
        <w:tc>
          <w:tcPr>
            <w:tcW w:w="748" w:type="dxa"/>
          </w:tcPr>
          <w:p w:rsidR="00E13085" w:rsidRPr="00E67624" w:rsidRDefault="00E13085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059" w:type="dxa"/>
          </w:tcPr>
          <w:p w:rsidR="00E13085" w:rsidRPr="00E67624" w:rsidRDefault="00687845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зменение федерального законод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тельства в части перераспределения полномочий между Российской Ф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дерации (РФ), субъектами РФ и о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ганами местного самоуправления</w:t>
            </w:r>
          </w:p>
        </w:tc>
        <w:tc>
          <w:tcPr>
            <w:tcW w:w="4763" w:type="dxa"/>
          </w:tcPr>
          <w:p w:rsidR="00E13085" w:rsidRPr="00E67624" w:rsidRDefault="001658B6" w:rsidP="00722BC6">
            <w:pPr>
              <w:autoSpaceDE w:val="0"/>
              <w:autoSpaceDN w:val="0"/>
              <w:adjustRightInd w:val="0"/>
              <w:spacing w:after="0" w:line="240" w:lineRule="auto"/>
              <w:ind w:firstLine="15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изменений в нормативные правовые акты на муниц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пальном уровне</w:t>
            </w:r>
          </w:p>
        </w:tc>
      </w:tr>
      <w:tr w:rsidR="00E13085" w:rsidRPr="00E67624" w:rsidTr="00AF7789">
        <w:tc>
          <w:tcPr>
            <w:tcW w:w="748" w:type="dxa"/>
          </w:tcPr>
          <w:p w:rsidR="00E13085" w:rsidRPr="00E67624" w:rsidRDefault="00F4094E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59" w:type="dxa"/>
          </w:tcPr>
          <w:p w:rsidR="00E13085" w:rsidRPr="00E67624" w:rsidRDefault="00687845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еэффективное</w:t>
            </w:r>
            <w:r w:rsidR="00E07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управление муниц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пальной программой</w:t>
            </w:r>
          </w:p>
        </w:tc>
        <w:tc>
          <w:tcPr>
            <w:tcW w:w="4763" w:type="dxa"/>
          </w:tcPr>
          <w:p w:rsidR="00E13085" w:rsidRPr="00E67624" w:rsidRDefault="001658B6" w:rsidP="00722BC6">
            <w:pPr>
              <w:autoSpaceDE w:val="0"/>
              <w:autoSpaceDN w:val="0"/>
              <w:adjustRightInd w:val="0"/>
              <w:spacing w:after="0" w:line="240" w:lineRule="auto"/>
              <w:ind w:firstLine="15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67624">
              <w:rPr>
                <w:rFonts w:ascii="Times New Roman" w:hAnsi="Times New Roman" w:cs="Times New Roman"/>
                <w:sz w:val="24"/>
                <w:szCs w:val="24"/>
              </w:rPr>
              <w:t xml:space="preserve"> ходом выполнения програм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ных мероприятий и совершенствование м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ханизма текущего управления реализацией</w:t>
            </w:r>
            <w:r w:rsidR="00E07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</w:tr>
      <w:tr w:rsidR="00E13085" w:rsidRPr="00E67624" w:rsidTr="00AF7789">
        <w:tc>
          <w:tcPr>
            <w:tcW w:w="748" w:type="dxa"/>
          </w:tcPr>
          <w:p w:rsidR="00E13085" w:rsidRPr="00E67624" w:rsidRDefault="00F4094E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59" w:type="dxa"/>
          </w:tcPr>
          <w:p w:rsidR="00E13085" w:rsidRPr="00E67624" w:rsidRDefault="00687845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евыполнение</w:t>
            </w:r>
            <w:r w:rsidR="00E07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94E" w:rsidRPr="00E67624">
              <w:rPr>
                <w:rFonts w:ascii="Times New Roman" w:hAnsi="Times New Roman" w:cs="Times New Roman"/>
                <w:sz w:val="24"/>
                <w:szCs w:val="24"/>
              </w:rPr>
              <w:t>в полном объеме принятых по программе финансовых обязательств</w:t>
            </w:r>
          </w:p>
        </w:tc>
        <w:tc>
          <w:tcPr>
            <w:tcW w:w="4763" w:type="dxa"/>
          </w:tcPr>
          <w:p w:rsidR="00E13085" w:rsidRDefault="001658B6" w:rsidP="00722BC6">
            <w:pPr>
              <w:autoSpaceDE w:val="0"/>
              <w:autoSpaceDN w:val="0"/>
              <w:adjustRightInd w:val="0"/>
              <w:spacing w:after="0" w:line="240" w:lineRule="auto"/>
              <w:ind w:firstLine="15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формирование ежегодных планов реал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зации муниципальной программы</w:t>
            </w:r>
            <w:r w:rsidR="00722B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2BC6" w:rsidRPr="00E67624" w:rsidRDefault="00722BC6" w:rsidP="00722BC6">
            <w:pPr>
              <w:autoSpaceDE w:val="0"/>
              <w:autoSpaceDN w:val="0"/>
              <w:adjustRightInd w:val="0"/>
              <w:spacing w:after="0" w:line="240" w:lineRule="auto"/>
              <w:ind w:firstLine="15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муниципальной программы.</w:t>
            </w:r>
          </w:p>
        </w:tc>
      </w:tr>
      <w:tr w:rsidR="001658B6" w:rsidRPr="00E67624" w:rsidTr="00AF7789">
        <w:tc>
          <w:tcPr>
            <w:tcW w:w="748" w:type="dxa"/>
          </w:tcPr>
          <w:p w:rsidR="001658B6" w:rsidRPr="00E67624" w:rsidRDefault="001658B6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059" w:type="dxa"/>
          </w:tcPr>
          <w:p w:rsidR="001658B6" w:rsidRPr="00E67624" w:rsidRDefault="00687845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еэффективное</w:t>
            </w:r>
            <w:r w:rsidR="00E07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и нерациональное использование ресурсов программы</w:t>
            </w:r>
          </w:p>
        </w:tc>
        <w:tc>
          <w:tcPr>
            <w:tcW w:w="4763" w:type="dxa"/>
          </w:tcPr>
          <w:p w:rsidR="001658B6" w:rsidRPr="00E67624" w:rsidRDefault="001658B6" w:rsidP="00722BC6">
            <w:pPr>
              <w:autoSpaceDE w:val="0"/>
              <w:autoSpaceDN w:val="0"/>
              <w:adjustRightInd w:val="0"/>
              <w:spacing w:after="0" w:line="240" w:lineRule="auto"/>
              <w:ind w:firstLine="15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формирование механизмов инвестицио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ной привлекательности инновационных проектов в сфере культуры, развития соц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ального партнерства</w:t>
            </w:r>
          </w:p>
        </w:tc>
      </w:tr>
      <w:tr w:rsidR="001658B6" w:rsidRPr="00E67624" w:rsidTr="00AF7789">
        <w:tc>
          <w:tcPr>
            <w:tcW w:w="748" w:type="dxa"/>
          </w:tcPr>
          <w:p w:rsidR="001658B6" w:rsidRPr="00E67624" w:rsidRDefault="001658B6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59" w:type="dxa"/>
          </w:tcPr>
          <w:p w:rsidR="001658B6" w:rsidRPr="00E67624" w:rsidRDefault="00687845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арушение</w:t>
            </w:r>
            <w:r w:rsidR="00F13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принципа выравнивания доступа к культурным ценностям и информационным ресурсам разли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 xml:space="preserve">ных групп населения </w:t>
            </w:r>
          </w:p>
        </w:tc>
        <w:tc>
          <w:tcPr>
            <w:tcW w:w="4763" w:type="dxa"/>
          </w:tcPr>
          <w:p w:rsidR="001658B6" w:rsidRPr="00E67624" w:rsidRDefault="001658B6" w:rsidP="00722BC6">
            <w:pPr>
              <w:autoSpaceDE w:val="0"/>
              <w:autoSpaceDN w:val="0"/>
              <w:adjustRightInd w:val="0"/>
              <w:spacing w:after="0" w:line="240" w:lineRule="auto"/>
              <w:ind w:firstLine="15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и открытая публикация данных о ходе реализации м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1658B6" w:rsidRPr="00E67624" w:rsidTr="00AF7789">
        <w:tc>
          <w:tcPr>
            <w:tcW w:w="748" w:type="dxa"/>
          </w:tcPr>
          <w:p w:rsidR="001658B6" w:rsidRPr="00E67624" w:rsidRDefault="001658B6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59" w:type="dxa"/>
          </w:tcPr>
          <w:p w:rsidR="001658B6" w:rsidRPr="00E67624" w:rsidRDefault="00687845" w:rsidP="00EA4B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евозможность</w:t>
            </w:r>
            <w:r w:rsidR="00F13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полноценной эффе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тивной работы учреждений культ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658B6" w:rsidRPr="00E67624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4763" w:type="dxa"/>
          </w:tcPr>
          <w:p w:rsidR="001658B6" w:rsidRPr="00E67624" w:rsidRDefault="001658B6" w:rsidP="00722BC6">
            <w:pPr>
              <w:autoSpaceDE w:val="0"/>
              <w:autoSpaceDN w:val="0"/>
              <w:adjustRightInd w:val="0"/>
              <w:spacing w:after="0" w:line="240" w:lineRule="auto"/>
              <w:ind w:firstLine="15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7624">
              <w:rPr>
                <w:rFonts w:ascii="Times New Roman" w:hAnsi="Times New Roman" w:cs="Times New Roman"/>
                <w:sz w:val="24"/>
                <w:szCs w:val="24"/>
              </w:rPr>
              <w:t>непрерывный мониторинг выполнения показателей (индикаторов) муниципальной программы</w:t>
            </w:r>
          </w:p>
        </w:tc>
      </w:tr>
    </w:tbl>
    <w:p w:rsidR="001658B6" w:rsidRPr="00E9643D" w:rsidRDefault="001658B6" w:rsidP="00EA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7039" w:rsidRDefault="00EE7039" w:rsidP="00EA4B4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86BAF" w:rsidRPr="00E9643D" w:rsidRDefault="00886BAF" w:rsidP="00EA4B4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ПОДПРОГРАММА </w:t>
      </w:r>
    </w:p>
    <w:p w:rsidR="00634366" w:rsidRPr="00E9643D" w:rsidRDefault="00634366" w:rsidP="00EA4B4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252C67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Наследие</w:t>
      </w:r>
      <w:r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="00AC5DBD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</w:t>
      </w:r>
      <w:r w:rsidR="007B44E9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AC5DBD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20</w:t>
      </w:r>
      <w:r w:rsidR="0055628A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7B44E9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AC5DBD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 </w:t>
      </w:r>
      <w:r w:rsidR="00886BAF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(далее - Подпрограмма)</w:t>
      </w:r>
    </w:p>
    <w:p w:rsidR="00634366" w:rsidRPr="00E9643D" w:rsidRDefault="00634366" w:rsidP="00EA4B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313B" w:rsidRPr="00E9643D" w:rsidRDefault="00634366" w:rsidP="00EA4B4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ПАСПОРТ </w:t>
      </w:r>
    </w:p>
    <w:p w:rsidR="00AC5DBD" w:rsidRPr="00E9643D" w:rsidRDefault="00634366" w:rsidP="00EA4B4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подпрограммы «</w:t>
      </w:r>
      <w:r w:rsidR="00D4056D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Наследие</w:t>
      </w:r>
      <w:r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B8313B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</w:t>
      </w:r>
      <w:r w:rsidR="007B44E9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B8313B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20</w:t>
      </w:r>
      <w:r w:rsidR="0055628A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7B44E9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 </w:t>
      </w:r>
      <w:r w:rsidR="00B8313B"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годы</w:t>
      </w:r>
    </w:p>
    <w:p w:rsidR="00634366" w:rsidRPr="00E9643D" w:rsidRDefault="00AC5DBD" w:rsidP="00EA4B4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964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(далее - Подпрограмма)</w:t>
      </w:r>
    </w:p>
    <w:p w:rsidR="00B8313B" w:rsidRPr="00E9643D" w:rsidRDefault="00B8313B" w:rsidP="00EA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5979"/>
      </w:tblGrid>
      <w:tr w:rsidR="00634366" w:rsidRPr="00E01274" w:rsidTr="000A5FF6">
        <w:tc>
          <w:tcPr>
            <w:tcW w:w="3261" w:type="dxa"/>
          </w:tcPr>
          <w:p w:rsidR="00634366" w:rsidRPr="00E01274" w:rsidRDefault="00634366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5979" w:type="dxa"/>
          </w:tcPr>
          <w:p w:rsidR="00634366" w:rsidRPr="00E01274" w:rsidRDefault="00634366" w:rsidP="00EA4B45">
            <w:pPr>
              <w:spacing w:after="0" w:line="240" w:lineRule="auto"/>
              <w:ind w:firstLine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 администрации города Вятские Поляны</w:t>
            </w:r>
          </w:p>
        </w:tc>
      </w:tr>
      <w:tr w:rsidR="00634366" w:rsidRPr="00E01274" w:rsidTr="000A5FF6">
        <w:tc>
          <w:tcPr>
            <w:tcW w:w="3261" w:type="dxa"/>
          </w:tcPr>
          <w:p w:rsidR="00634366" w:rsidRPr="00E01274" w:rsidRDefault="00634366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Соисполнители Подпр</w:t>
            </w: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979" w:type="dxa"/>
          </w:tcPr>
          <w:p w:rsidR="00634366" w:rsidRPr="00E01274" w:rsidRDefault="001E4D4E" w:rsidP="00EA4B45">
            <w:pPr>
              <w:spacing w:after="0" w:line="240" w:lineRule="auto"/>
              <w:ind w:firstLine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Управлению соц</w:t>
            </w: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альной политики администрации города Вятские Пол</w:t>
            </w: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</w:tr>
      <w:tr w:rsidR="00687845" w:rsidRPr="00E01274" w:rsidTr="00AF7789">
        <w:trPr>
          <w:trHeight w:val="130"/>
        </w:trPr>
        <w:tc>
          <w:tcPr>
            <w:tcW w:w="3261" w:type="dxa"/>
          </w:tcPr>
          <w:p w:rsidR="00687845" w:rsidRPr="00E01274" w:rsidRDefault="00687845" w:rsidP="00EA4B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</w:t>
            </w:r>
          </w:p>
        </w:tc>
        <w:tc>
          <w:tcPr>
            <w:tcW w:w="5979" w:type="dxa"/>
          </w:tcPr>
          <w:p w:rsidR="00687845" w:rsidRDefault="00687845" w:rsidP="00EA4B45">
            <w:r w:rsidRPr="0076039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845" w:rsidRPr="00E01274" w:rsidTr="000A5FF6">
        <w:tc>
          <w:tcPr>
            <w:tcW w:w="3261" w:type="dxa"/>
          </w:tcPr>
          <w:p w:rsidR="00687845" w:rsidRPr="00E01274" w:rsidRDefault="00687845" w:rsidP="00EA4B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проектов</w:t>
            </w:r>
          </w:p>
        </w:tc>
        <w:tc>
          <w:tcPr>
            <w:tcW w:w="5979" w:type="dxa"/>
          </w:tcPr>
          <w:p w:rsidR="00687845" w:rsidRDefault="00687845" w:rsidP="00EA4B45">
            <w:r w:rsidRPr="0076039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34366" w:rsidRPr="00E01274" w:rsidTr="000A5FF6">
        <w:tc>
          <w:tcPr>
            <w:tcW w:w="3261" w:type="dxa"/>
          </w:tcPr>
          <w:p w:rsidR="00634366" w:rsidRPr="00E01274" w:rsidRDefault="00634366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5979" w:type="dxa"/>
          </w:tcPr>
          <w:p w:rsidR="00634366" w:rsidRPr="00216182" w:rsidRDefault="00216182" w:rsidP="00EA4B45">
            <w:pPr>
              <w:pStyle w:val="ConsPlusNonformat"/>
              <w:widowControl/>
              <w:ind w:firstLine="209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1618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сохранения культурного, ист</w:t>
            </w:r>
            <w:r w:rsidRPr="002161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6182">
              <w:rPr>
                <w:rFonts w:ascii="Times New Roman" w:hAnsi="Times New Roman" w:cs="Times New Roman"/>
                <w:sz w:val="24"/>
                <w:szCs w:val="24"/>
              </w:rPr>
              <w:t>рического наследия и расширения доступа населения к культурным ценностям и информации</w:t>
            </w:r>
          </w:p>
        </w:tc>
      </w:tr>
      <w:tr w:rsidR="00634366" w:rsidRPr="00E01274" w:rsidTr="000A5FF6">
        <w:tc>
          <w:tcPr>
            <w:tcW w:w="3261" w:type="dxa"/>
          </w:tcPr>
          <w:p w:rsidR="00634366" w:rsidRPr="00E01274" w:rsidRDefault="00634366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5979" w:type="dxa"/>
          </w:tcPr>
          <w:p w:rsidR="00216182" w:rsidRPr="00216182" w:rsidRDefault="00216182" w:rsidP="00EA4B45">
            <w:pPr>
              <w:pStyle w:val="ConsPlusNormal"/>
              <w:ind w:firstLine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6182">
              <w:rPr>
                <w:rFonts w:ascii="Times New Roman" w:hAnsi="Times New Roman" w:cs="Times New Roman"/>
                <w:sz w:val="24"/>
                <w:szCs w:val="24"/>
              </w:rPr>
              <w:t>овышение доступности и качества библиотечных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16182">
              <w:rPr>
                <w:rFonts w:ascii="Times New Roman" w:hAnsi="Times New Roman" w:cs="Times New Roman"/>
                <w:sz w:val="24"/>
                <w:szCs w:val="24"/>
              </w:rPr>
              <w:t xml:space="preserve"> музейных услуг;</w:t>
            </w:r>
          </w:p>
          <w:p w:rsidR="00216182" w:rsidRPr="00216182" w:rsidRDefault="00216182" w:rsidP="00EA4B45">
            <w:pPr>
              <w:pStyle w:val="ConsPlusNormal"/>
              <w:ind w:firstLine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18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 использования объектов культурного наследия;</w:t>
            </w:r>
          </w:p>
          <w:p w:rsidR="00305D46" w:rsidRPr="00E01274" w:rsidRDefault="00216182" w:rsidP="00EA4B45">
            <w:pPr>
              <w:pStyle w:val="ConsPlusNonformat"/>
              <w:widowControl/>
              <w:ind w:firstLine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182">
              <w:rPr>
                <w:rFonts w:ascii="Times New Roman" w:hAnsi="Times New Roman" w:cs="Times New Roman"/>
                <w:sz w:val="24"/>
                <w:szCs w:val="24"/>
              </w:rPr>
              <w:t>модернизация недвижимого имущества учреждений культуры</w:t>
            </w:r>
            <w:r w:rsidR="007640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6FDE" w:rsidRPr="00E01274" w:rsidTr="000A5FF6">
        <w:tc>
          <w:tcPr>
            <w:tcW w:w="3261" w:type="dxa"/>
          </w:tcPr>
          <w:p w:rsidR="001F6FDE" w:rsidRPr="00E01274" w:rsidRDefault="001F6FDE" w:rsidP="00D07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реализации Подпр</w:t>
            </w: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979" w:type="dxa"/>
          </w:tcPr>
          <w:p w:rsidR="001F6FDE" w:rsidRPr="00E01274" w:rsidRDefault="001F6FDE" w:rsidP="00D07A99">
            <w:pPr>
              <w:spacing w:after="0" w:line="240" w:lineRule="auto"/>
              <w:ind w:firstLine="2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– 2025 годы</w:t>
            </w:r>
          </w:p>
        </w:tc>
      </w:tr>
      <w:tr w:rsidR="006E1891" w:rsidRPr="00E01274" w:rsidTr="000A5FF6">
        <w:tc>
          <w:tcPr>
            <w:tcW w:w="3261" w:type="dxa"/>
          </w:tcPr>
          <w:p w:rsidR="006E1891" w:rsidRPr="00E01274" w:rsidRDefault="006E1891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показатели эффе</w:t>
            </w: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тивности реализации По</w:t>
            </w: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012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979" w:type="dxa"/>
          </w:tcPr>
          <w:p w:rsidR="00EC3E1D" w:rsidRDefault="00125257" w:rsidP="00EA4B45">
            <w:pPr>
              <w:spacing w:after="0" w:line="240" w:lineRule="auto"/>
              <w:ind w:firstLine="2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3E1D" w:rsidRPr="00EC3E1D">
              <w:rPr>
                <w:rFonts w:ascii="Times New Roman" w:hAnsi="Times New Roman" w:cs="Times New Roman"/>
                <w:sz w:val="24"/>
                <w:szCs w:val="24"/>
              </w:rPr>
              <w:t>. Объем книжного фонда,</w:t>
            </w:r>
            <w:r w:rsidR="00EC3E1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приобретенного, в том числе за счет </w:t>
            </w:r>
            <w:r w:rsidR="00EC3E1D" w:rsidRPr="00E012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 Подпрограммы</w:t>
            </w:r>
            <w:r w:rsidR="00EC3E1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216182" w:rsidRDefault="00125257" w:rsidP="00EA4B45">
            <w:pPr>
              <w:spacing w:after="0" w:line="240" w:lineRule="auto"/>
              <w:ind w:firstLine="2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2161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Доля представляемых во всех формах зрителю м</w:t>
            </w:r>
            <w:r w:rsidR="002161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="002161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зейных предметов в общем количестве предметов осно</w:t>
            </w:r>
            <w:r w:rsidR="002161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="002161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ного фонда</w:t>
            </w:r>
          </w:p>
          <w:p w:rsidR="00125257" w:rsidRDefault="00125257" w:rsidP="00EA4B45">
            <w:pPr>
              <w:spacing w:after="0" w:line="240" w:lineRule="auto"/>
              <w:ind w:firstLine="2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3. </w:t>
            </w:r>
            <w:r w:rsidRPr="00EC3E1D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Pr="00EC3E1D">
              <w:rPr>
                <w:rFonts w:ascii="Times New Roman" w:hAnsi="Times New Roman"/>
                <w:sz w:val="24"/>
                <w:szCs w:val="24"/>
              </w:rPr>
              <w:t>оличество монументальных памятников и мем</w:t>
            </w:r>
            <w:r w:rsidRPr="00EC3E1D">
              <w:rPr>
                <w:rFonts w:ascii="Times New Roman" w:hAnsi="Times New Roman"/>
                <w:sz w:val="24"/>
                <w:szCs w:val="24"/>
              </w:rPr>
              <w:t>о</w:t>
            </w:r>
            <w:r w:rsidRPr="00EC3E1D">
              <w:rPr>
                <w:rFonts w:ascii="Times New Roman" w:hAnsi="Times New Roman"/>
                <w:sz w:val="24"/>
                <w:szCs w:val="24"/>
              </w:rPr>
              <w:t>риальных досок города Вятские Поляны, находящихся в удовлетворительном состоянии;</w:t>
            </w:r>
          </w:p>
          <w:p w:rsidR="00EC3E1D" w:rsidRPr="00E01274" w:rsidRDefault="00E04AED" w:rsidP="00EA4B45">
            <w:pPr>
              <w:spacing w:after="0" w:line="240" w:lineRule="auto"/>
              <w:ind w:firstLine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  <w:r w:rsidR="00E012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У</w:t>
            </w:r>
            <w:r w:rsidR="006E1891" w:rsidRPr="00E012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совершенствован</w:t>
            </w:r>
            <w:r w:rsidR="00A307AB" w:rsidRPr="00E012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ие материально-технической б</w:t>
            </w:r>
            <w:r w:rsidR="00A307AB" w:rsidRPr="00E012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="00A307AB" w:rsidRPr="00E012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зы, проведение капитальных и текущих ремонтов</w:t>
            </w:r>
            <w:r w:rsidR="00D075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E1891" w:rsidRPr="00E01274">
              <w:rPr>
                <w:rFonts w:ascii="Times New Roman" w:hAnsi="Times New Roman" w:cs="Times New Roman"/>
                <w:sz w:val="24"/>
                <w:szCs w:val="24"/>
              </w:rPr>
              <w:t>Учр</w:t>
            </w:r>
            <w:r w:rsidR="006E1891" w:rsidRPr="00E012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E1891" w:rsidRPr="00E01274">
              <w:rPr>
                <w:rFonts w:ascii="Times New Roman" w:hAnsi="Times New Roman" w:cs="Times New Roman"/>
                <w:sz w:val="24"/>
                <w:szCs w:val="24"/>
              </w:rPr>
              <w:t>ждений в процентном соотношении к стоимости о</w:t>
            </w:r>
            <w:r w:rsidR="006E1891" w:rsidRPr="00E012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E1891" w:rsidRPr="00E01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новных средств</w:t>
            </w:r>
            <w:r w:rsidR="00961322" w:rsidRPr="00E012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C4EFD" w:rsidRPr="00E01274" w:rsidTr="000A5FF6">
        <w:tc>
          <w:tcPr>
            <w:tcW w:w="3261" w:type="dxa"/>
            <w:tcBorders>
              <w:bottom w:val="single" w:sz="4" w:space="0" w:color="auto"/>
            </w:tcBorders>
          </w:tcPr>
          <w:p w:rsidR="004C4EFD" w:rsidRPr="00E01274" w:rsidRDefault="00B923C2" w:rsidP="00EA4B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274">
              <w:rPr>
                <w:rFonts w:ascii="Times New Roman" w:hAnsi="Times New Roman"/>
                <w:sz w:val="24"/>
                <w:szCs w:val="24"/>
              </w:rPr>
              <w:lastRenderedPageBreak/>
              <w:t>Ресурсное обеспечение по</w:t>
            </w:r>
            <w:r w:rsidRPr="00E01274">
              <w:rPr>
                <w:rFonts w:ascii="Times New Roman" w:hAnsi="Times New Roman"/>
                <w:sz w:val="24"/>
                <w:szCs w:val="24"/>
              </w:rPr>
              <w:t>д</w:t>
            </w:r>
            <w:r w:rsidRPr="00E0127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979" w:type="dxa"/>
            <w:tcBorders>
              <w:bottom w:val="single" w:sz="4" w:space="0" w:color="auto"/>
            </w:tcBorders>
          </w:tcPr>
          <w:p w:rsidR="00423C59" w:rsidRPr="00423C59" w:rsidRDefault="00423C59" w:rsidP="00423C59">
            <w:pPr>
              <w:spacing w:after="0" w:line="240" w:lineRule="auto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Общий объем ассигнований Подпрограммы составит </w:t>
            </w:r>
            <w:r w:rsidR="00286122">
              <w:rPr>
                <w:rFonts w:ascii="Times New Roman" w:eastAsia="Calibri" w:hAnsi="Times New Roman"/>
                <w:b/>
                <w:spacing w:val="-4"/>
                <w:sz w:val="24"/>
                <w:szCs w:val="24"/>
              </w:rPr>
              <w:t>108826,10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тыс. рублей, в том числе:</w:t>
            </w:r>
          </w:p>
          <w:p w:rsidR="00423C59" w:rsidRPr="00423C59" w:rsidRDefault="00423C59" w:rsidP="00423C59">
            <w:pPr>
              <w:spacing w:after="0" w:line="240" w:lineRule="auto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за счет средств федерального бюджета </w:t>
            </w:r>
            <w:r w:rsidR="00076803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2370,05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тыс. ру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б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лей;</w:t>
            </w:r>
          </w:p>
          <w:p w:rsidR="00423C59" w:rsidRPr="00423C59" w:rsidRDefault="00423C59" w:rsidP="00423C59">
            <w:pPr>
              <w:spacing w:after="0" w:line="240" w:lineRule="auto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за счет средств областного бюджета </w:t>
            </w:r>
            <w:r w:rsidR="00076803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19963,85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тыс. ру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б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лей;</w:t>
            </w:r>
          </w:p>
          <w:p w:rsidR="004C4EFD" w:rsidRPr="00E01274" w:rsidRDefault="00423C59" w:rsidP="00286122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за счет средств городского бюджета </w:t>
            </w:r>
            <w:r w:rsidR="00286122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86492,20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тыс. ру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б</w:t>
            </w:r>
            <w:r w:rsidRPr="00423C5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лей.</w:t>
            </w:r>
          </w:p>
        </w:tc>
      </w:tr>
    </w:tbl>
    <w:p w:rsidR="00FE3C3E" w:rsidRPr="00E9643D" w:rsidRDefault="00FE3C3E" w:rsidP="00EA4B45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56DAA" w:rsidRPr="00E9643D" w:rsidRDefault="00556DAA" w:rsidP="00AF7789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сферы реализации Подпрограммы, в том </w:t>
      </w:r>
      <w:r w:rsidR="00555E1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9643D">
        <w:rPr>
          <w:rFonts w:ascii="Times New Roman" w:hAnsi="Times New Roman" w:cs="Times New Roman"/>
          <w:b/>
          <w:sz w:val="28"/>
          <w:szCs w:val="28"/>
        </w:rPr>
        <w:t xml:space="preserve">числе формулировка основных проблем в указанной сфере и прогноз ее </w:t>
      </w:r>
      <w:r w:rsidR="00555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43D">
        <w:rPr>
          <w:rFonts w:ascii="Times New Roman" w:hAnsi="Times New Roman" w:cs="Times New Roman"/>
          <w:b/>
          <w:sz w:val="28"/>
          <w:szCs w:val="28"/>
        </w:rPr>
        <w:t>развития</w:t>
      </w:r>
    </w:p>
    <w:p w:rsidR="00B65FC3" w:rsidRDefault="00B65FC3" w:rsidP="00EA4B4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eastAsia="Calibri" w:hAnsi="Times New Roman"/>
          <w:sz w:val="28"/>
          <w:szCs w:val="28"/>
          <w:lang w:bidi="en-US"/>
        </w:rPr>
      </w:pPr>
      <w:r w:rsidRPr="00B26FB2">
        <w:rPr>
          <w:rFonts w:ascii="Times New Roman" w:eastAsia="Calibri" w:hAnsi="Times New Roman"/>
          <w:sz w:val="28"/>
          <w:szCs w:val="28"/>
          <w:lang w:bidi="en-US"/>
        </w:rPr>
        <w:t xml:space="preserve">Подпрограмма </w:t>
      </w:r>
      <w:r>
        <w:rPr>
          <w:rFonts w:ascii="Times New Roman" w:eastAsia="Calibri" w:hAnsi="Times New Roman"/>
          <w:sz w:val="28"/>
          <w:szCs w:val="28"/>
          <w:lang w:bidi="en-US"/>
        </w:rPr>
        <w:t>определяет основные направления</w:t>
      </w:r>
      <w:r w:rsidR="00D075FD">
        <w:rPr>
          <w:rFonts w:ascii="Times New Roman" w:eastAsia="Calibri" w:hAnsi="Times New Roman"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bidi="en-US"/>
        </w:rPr>
        <w:t>сохранения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 xml:space="preserve"> культу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>р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>ного и исторического наследия, расширение доступа населения к культурным ценностям и информации путем повышения доступности и качества библи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>о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>течных</w:t>
      </w:r>
      <w:r>
        <w:rPr>
          <w:rFonts w:ascii="Times New Roman" w:eastAsia="Calibri" w:hAnsi="Times New Roman"/>
          <w:sz w:val="28"/>
          <w:szCs w:val="28"/>
          <w:lang w:bidi="en-US"/>
        </w:rPr>
        <w:t xml:space="preserve"> и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 xml:space="preserve"> музейных услуг, обеспечения сохранности и использования объе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>к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>тов культурного наследия, модернизации недвижимого имущества учрежд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>е</w:t>
      </w:r>
      <w:r w:rsidRPr="00B26FB2">
        <w:rPr>
          <w:rFonts w:ascii="Times New Roman" w:eastAsia="Calibri" w:hAnsi="Times New Roman"/>
          <w:sz w:val="28"/>
          <w:szCs w:val="28"/>
          <w:lang w:bidi="en-US"/>
        </w:rPr>
        <w:t>ний культуры</w:t>
      </w:r>
      <w:r>
        <w:rPr>
          <w:rFonts w:ascii="Times New Roman" w:eastAsia="Calibri" w:hAnsi="Times New Roman"/>
          <w:sz w:val="28"/>
          <w:szCs w:val="28"/>
          <w:lang w:bidi="en-US"/>
        </w:rPr>
        <w:t>.</w:t>
      </w:r>
    </w:p>
    <w:p w:rsidR="00556DAA" w:rsidRPr="00E9643D" w:rsidRDefault="00556DAA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В городе Вятские Поляны на сегодняшний день накоплен значительный культурный потенциал: объекты культурного наследия и традиционные д</w:t>
      </w:r>
      <w:r w:rsidRPr="00E9643D">
        <w:rPr>
          <w:rFonts w:ascii="Times New Roman" w:hAnsi="Times New Roman" w:cs="Times New Roman"/>
          <w:sz w:val="28"/>
          <w:szCs w:val="28"/>
        </w:rPr>
        <w:t>у</w:t>
      </w:r>
      <w:r w:rsidRPr="00E9643D">
        <w:rPr>
          <w:rFonts w:ascii="Times New Roman" w:hAnsi="Times New Roman" w:cs="Times New Roman"/>
          <w:sz w:val="28"/>
          <w:szCs w:val="28"/>
        </w:rPr>
        <w:t>ховные ценности, стабильно работающая сеть учреждений культуры.</w:t>
      </w:r>
    </w:p>
    <w:p w:rsidR="00B65FC3" w:rsidRDefault="00B65FC3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eastAsia="Calibri" w:hAnsi="Times New Roman"/>
          <w:sz w:val="28"/>
          <w:szCs w:val="28"/>
          <w:lang w:bidi="en-US"/>
        </w:rPr>
      </w:pPr>
      <w:proofErr w:type="gramStart"/>
      <w:r w:rsidRPr="00875B13">
        <w:rPr>
          <w:rFonts w:ascii="Times New Roman" w:hAnsi="Times New Roman" w:cs="Times New Roman"/>
          <w:sz w:val="28"/>
          <w:szCs w:val="28"/>
        </w:rPr>
        <w:t>Библиотеки централизованной библиотечной системы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 xml:space="preserve"> обслуживают пользователей библиотек, в том числе детского и юношеского возраста, пользователей библиотек, которые не могут посещать библиотеку в силу преклонного возраста и физических недостатков, с применением вне</w:t>
      </w:r>
      <w:r w:rsidR="00D075FD">
        <w:rPr>
          <w:rFonts w:ascii="Times New Roman" w:eastAsia="Calibri" w:hAnsi="Times New Roman"/>
          <w:sz w:val="28"/>
          <w:szCs w:val="28"/>
          <w:lang w:bidi="en-US"/>
        </w:rPr>
        <w:t xml:space="preserve"> 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стаци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о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нарных форм обслуживания, предоставляют документы на специальных н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о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сит</w:t>
      </w:r>
      <w:r w:rsidR="00555E15">
        <w:rPr>
          <w:rFonts w:ascii="Times New Roman" w:eastAsia="Calibri" w:hAnsi="Times New Roman"/>
          <w:sz w:val="28"/>
          <w:szCs w:val="28"/>
          <w:lang w:bidi="en-US"/>
        </w:rPr>
        <w:t xml:space="preserve">елях информации; обеспечивают учет, комплектование, хранение и 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и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с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пользование документов, входящих в состав библиотечных фондов;</w:t>
      </w:r>
      <w:proofErr w:type="gramEnd"/>
      <w:r w:rsidRPr="00875B13">
        <w:rPr>
          <w:rFonts w:ascii="Times New Roman" w:eastAsia="Calibri" w:hAnsi="Times New Roman"/>
          <w:sz w:val="28"/>
          <w:szCs w:val="28"/>
          <w:lang w:bidi="en-US"/>
        </w:rPr>
        <w:t xml:space="preserve"> прин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и</w:t>
      </w:r>
      <w:r w:rsidRPr="00875B13">
        <w:rPr>
          <w:rFonts w:ascii="Times New Roman" w:eastAsia="Calibri" w:hAnsi="Times New Roman"/>
          <w:sz w:val="28"/>
          <w:szCs w:val="28"/>
          <w:lang w:bidi="en-US"/>
        </w:rPr>
        <w:t>мают участие в процессах разработки и внедрения комплексов технических средств, программного обеспечения для создания функциональных систем сбора, хранения, обработки и использования информации различного вида и назначения.</w:t>
      </w:r>
    </w:p>
    <w:p w:rsidR="00875B13" w:rsidRPr="00E67624" w:rsidRDefault="00875B13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7624">
        <w:rPr>
          <w:rFonts w:ascii="Times New Roman" w:hAnsi="Times New Roman" w:cs="Times New Roman"/>
          <w:sz w:val="28"/>
          <w:szCs w:val="28"/>
        </w:rPr>
        <w:lastRenderedPageBreak/>
        <w:t>На данный момент в центральной городской библиотеке открыт комп</w:t>
      </w:r>
      <w:r w:rsidRPr="00E67624">
        <w:rPr>
          <w:rFonts w:ascii="Times New Roman" w:hAnsi="Times New Roman" w:cs="Times New Roman"/>
          <w:sz w:val="28"/>
          <w:szCs w:val="28"/>
        </w:rPr>
        <w:t>ь</w:t>
      </w:r>
      <w:r w:rsidRPr="00E67624">
        <w:rPr>
          <w:rFonts w:ascii="Times New Roman" w:hAnsi="Times New Roman" w:cs="Times New Roman"/>
          <w:sz w:val="28"/>
          <w:szCs w:val="28"/>
        </w:rPr>
        <w:t>ютерный класс и комната юридической помощи (только за 2018 год к эле</w:t>
      </w:r>
      <w:r w:rsidRPr="00E67624">
        <w:rPr>
          <w:rFonts w:ascii="Times New Roman" w:hAnsi="Times New Roman" w:cs="Times New Roman"/>
          <w:sz w:val="28"/>
          <w:szCs w:val="28"/>
        </w:rPr>
        <w:t>к</w:t>
      </w:r>
      <w:r w:rsidRPr="00E67624">
        <w:rPr>
          <w:rFonts w:ascii="Times New Roman" w:hAnsi="Times New Roman" w:cs="Times New Roman"/>
          <w:sz w:val="28"/>
          <w:szCs w:val="28"/>
        </w:rPr>
        <w:t xml:space="preserve">тронному каталогу обратилось 850 пользователей), посредством справочной системы </w:t>
      </w:r>
      <w:r w:rsidR="0050754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07542">
        <w:rPr>
          <w:rFonts w:ascii="Times New Roman" w:hAnsi="Times New Roman" w:cs="Times New Roman"/>
          <w:sz w:val="28"/>
          <w:szCs w:val="28"/>
        </w:rPr>
        <w:t>К</w:t>
      </w:r>
      <w:r w:rsidRPr="00E67624">
        <w:rPr>
          <w:rFonts w:ascii="Times New Roman" w:hAnsi="Times New Roman" w:cs="Times New Roman"/>
          <w:sz w:val="28"/>
          <w:szCs w:val="28"/>
        </w:rPr>
        <w:t>онсультант</w:t>
      </w:r>
      <w:r w:rsidR="00507542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="00507542">
        <w:rPr>
          <w:rFonts w:ascii="Times New Roman" w:hAnsi="Times New Roman" w:cs="Times New Roman"/>
          <w:sz w:val="28"/>
          <w:szCs w:val="28"/>
        </w:rPr>
        <w:t>»</w:t>
      </w:r>
      <w:r w:rsidRPr="00E67624">
        <w:rPr>
          <w:rFonts w:ascii="Times New Roman" w:hAnsi="Times New Roman" w:cs="Times New Roman"/>
          <w:sz w:val="28"/>
          <w:szCs w:val="28"/>
        </w:rPr>
        <w:t>. Таким образом, посещение библиотеки не о</w:t>
      </w:r>
      <w:r w:rsidRPr="00E67624">
        <w:rPr>
          <w:rFonts w:ascii="Times New Roman" w:hAnsi="Times New Roman" w:cs="Times New Roman"/>
          <w:sz w:val="28"/>
          <w:szCs w:val="28"/>
        </w:rPr>
        <w:t>г</w:t>
      </w:r>
      <w:r w:rsidRPr="00E67624">
        <w:rPr>
          <w:rFonts w:ascii="Times New Roman" w:hAnsi="Times New Roman" w:cs="Times New Roman"/>
          <w:sz w:val="28"/>
          <w:szCs w:val="28"/>
        </w:rPr>
        <w:t>раничивается выдачей книги, а предполагает разные формы получения и</w:t>
      </w:r>
      <w:r w:rsidRPr="00E67624">
        <w:rPr>
          <w:rFonts w:ascii="Times New Roman" w:hAnsi="Times New Roman" w:cs="Times New Roman"/>
          <w:sz w:val="28"/>
          <w:szCs w:val="28"/>
        </w:rPr>
        <w:t>н</w:t>
      </w:r>
      <w:r w:rsidRPr="00E67624">
        <w:rPr>
          <w:rFonts w:ascii="Times New Roman" w:hAnsi="Times New Roman" w:cs="Times New Roman"/>
          <w:sz w:val="28"/>
          <w:szCs w:val="28"/>
        </w:rPr>
        <w:t>формации.</w:t>
      </w:r>
    </w:p>
    <w:p w:rsidR="00875B13" w:rsidRPr="00E67624" w:rsidRDefault="00875B1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7624">
        <w:rPr>
          <w:rFonts w:ascii="Times New Roman" w:hAnsi="Times New Roman"/>
          <w:sz w:val="28"/>
          <w:szCs w:val="28"/>
        </w:rPr>
        <w:t>За 2018 год в библиотеках города зафиксирован показатель книговыдач 72400 экземпляров. Количество посещений составило 22184, среди них в стационарных условиях 16149 тыс., вне стационара 4000 посещений, удале</w:t>
      </w:r>
      <w:r w:rsidRPr="00E67624">
        <w:rPr>
          <w:rFonts w:ascii="Times New Roman" w:hAnsi="Times New Roman"/>
          <w:sz w:val="28"/>
          <w:szCs w:val="28"/>
        </w:rPr>
        <w:t>н</w:t>
      </w:r>
      <w:r w:rsidRPr="00E67624">
        <w:rPr>
          <w:rFonts w:ascii="Times New Roman" w:hAnsi="Times New Roman"/>
          <w:sz w:val="28"/>
          <w:szCs w:val="28"/>
        </w:rPr>
        <w:t>но через интернет 2035 посещений.</w:t>
      </w:r>
    </w:p>
    <w:p w:rsidR="00875B13" w:rsidRPr="00E9643D" w:rsidRDefault="00875B1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7624">
        <w:rPr>
          <w:rFonts w:ascii="Times New Roman" w:hAnsi="Times New Roman"/>
          <w:sz w:val="28"/>
          <w:szCs w:val="28"/>
        </w:rPr>
        <w:t>Уровень фактической обеспеченности от нормативной потребности би</w:t>
      </w:r>
      <w:r w:rsidRPr="00E67624">
        <w:rPr>
          <w:rFonts w:ascii="Times New Roman" w:hAnsi="Times New Roman"/>
          <w:sz w:val="28"/>
          <w:szCs w:val="28"/>
        </w:rPr>
        <w:t>б</w:t>
      </w:r>
      <w:r w:rsidRPr="00E67624">
        <w:rPr>
          <w:rFonts w:ascii="Times New Roman" w:hAnsi="Times New Roman"/>
          <w:sz w:val="28"/>
          <w:szCs w:val="28"/>
        </w:rPr>
        <w:t>лиотеками в течение 2014-2018 годов составляет 100 %. За этот период была обновлена фасадная часть центральной детской библиотеки, во всех библи</w:t>
      </w:r>
      <w:r w:rsidRPr="00E67624">
        <w:rPr>
          <w:rFonts w:ascii="Times New Roman" w:hAnsi="Times New Roman"/>
          <w:sz w:val="28"/>
          <w:szCs w:val="28"/>
        </w:rPr>
        <w:t>о</w:t>
      </w:r>
      <w:r w:rsidRPr="00E67624">
        <w:rPr>
          <w:rFonts w:ascii="Times New Roman" w:hAnsi="Times New Roman"/>
          <w:sz w:val="28"/>
          <w:szCs w:val="28"/>
        </w:rPr>
        <w:t>теках города были отремонтированы читальные залы, приобретено компь</w:t>
      </w:r>
      <w:r w:rsidRPr="00E67624">
        <w:rPr>
          <w:rFonts w:ascii="Times New Roman" w:hAnsi="Times New Roman"/>
          <w:sz w:val="28"/>
          <w:szCs w:val="28"/>
        </w:rPr>
        <w:t>ю</w:t>
      </w:r>
      <w:r w:rsidRPr="00E67624">
        <w:rPr>
          <w:rFonts w:ascii="Times New Roman" w:hAnsi="Times New Roman"/>
          <w:sz w:val="28"/>
          <w:szCs w:val="28"/>
        </w:rPr>
        <w:t>терное оборудование на сумму более 300 тысяч рублей.</w:t>
      </w:r>
    </w:p>
    <w:p w:rsidR="000479EA" w:rsidRPr="00507542" w:rsidRDefault="00E67624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eastAsia="Calibri" w:hAnsi="Times New Roman"/>
          <w:spacing w:val="-16"/>
          <w:sz w:val="28"/>
          <w:szCs w:val="28"/>
          <w:lang w:bidi="en-US"/>
        </w:rPr>
      </w:pPr>
      <w:r w:rsidRPr="00507542">
        <w:rPr>
          <w:rFonts w:ascii="Times New Roman" w:eastAsia="Calibri" w:hAnsi="Times New Roman"/>
          <w:spacing w:val="-16"/>
          <w:sz w:val="28"/>
          <w:szCs w:val="28"/>
          <w:lang w:bidi="en-US"/>
        </w:rPr>
        <w:t>Особый вклад в развитие культуры города вносит Вятскополянский ис</w:t>
      </w:r>
      <w:r w:rsidR="00555E15" w:rsidRPr="00507542">
        <w:rPr>
          <w:rFonts w:ascii="Times New Roman" w:eastAsia="Calibri" w:hAnsi="Times New Roman"/>
          <w:spacing w:val="-16"/>
          <w:sz w:val="28"/>
          <w:szCs w:val="28"/>
          <w:lang w:bidi="en-US"/>
        </w:rPr>
        <w:t xml:space="preserve">торический </w:t>
      </w:r>
      <w:r w:rsidRPr="00507542">
        <w:rPr>
          <w:rFonts w:ascii="Times New Roman" w:eastAsia="Calibri" w:hAnsi="Times New Roman"/>
          <w:spacing w:val="-16"/>
          <w:sz w:val="28"/>
          <w:szCs w:val="28"/>
          <w:lang w:bidi="en-US"/>
        </w:rPr>
        <w:t>музей. Он осуществляет: просветительную, научно-исследовательскую и образовател</w:t>
      </w:r>
      <w:r w:rsidRPr="00507542">
        <w:rPr>
          <w:rFonts w:ascii="Times New Roman" w:eastAsia="Calibri" w:hAnsi="Times New Roman"/>
          <w:spacing w:val="-16"/>
          <w:sz w:val="28"/>
          <w:szCs w:val="28"/>
          <w:lang w:bidi="en-US"/>
        </w:rPr>
        <w:t>ь</w:t>
      </w:r>
      <w:r w:rsidRPr="00507542">
        <w:rPr>
          <w:rFonts w:ascii="Times New Roman" w:eastAsia="Calibri" w:hAnsi="Times New Roman"/>
          <w:spacing w:val="-16"/>
          <w:sz w:val="28"/>
          <w:szCs w:val="28"/>
          <w:lang w:bidi="en-US"/>
        </w:rPr>
        <w:t>ную деятельности;</w:t>
      </w:r>
      <w:r w:rsidR="00555E15" w:rsidRPr="00507542">
        <w:rPr>
          <w:rFonts w:ascii="Times New Roman" w:eastAsia="Calibri" w:hAnsi="Times New Roman"/>
          <w:spacing w:val="-16"/>
          <w:sz w:val="28"/>
          <w:szCs w:val="28"/>
          <w:lang w:bidi="en-US"/>
        </w:rPr>
        <w:t xml:space="preserve"> </w:t>
      </w:r>
      <w:r w:rsidRPr="00507542">
        <w:rPr>
          <w:rFonts w:ascii="Times New Roman" w:eastAsia="Calibri" w:hAnsi="Times New Roman"/>
          <w:spacing w:val="-16"/>
          <w:sz w:val="28"/>
          <w:szCs w:val="28"/>
          <w:lang w:bidi="en-US"/>
        </w:rPr>
        <w:t>хранение, выявление и собирание, изучение, публикацию музейных предметов и музейных коллекций.</w:t>
      </w:r>
    </w:p>
    <w:p w:rsidR="00556DAA" w:rsidRDefault="000479EA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479EA">
        <w:rPr>
          <w:rFonts w:ascii="Times New Roman" w:eastAsia="Calibri" w:hAnsi="Times New Roman"/>
          <w:sz w:val="28"/>
          <w:szCs w:val="28"/>
          <w:lang w:bidi="en-US"/>
        </w:rPr>
        <w:t xml:space="preserve">В последнее время </w:t>
      </w:r>
      <w:r w:rsidR="00556DAA" w:rsidRPr="000479EA">
        <w:rPr>
          <w:rFonts w:ascii="Times New Roman" w:hAnsi="Times New Roman" w:cs="Times New Roman"/>
          <w:sz w:val="28"/>
          <w:szCs w:val="28"/>
        </w:rPr>
        <w:t>в музее открыл</w:t>
      </w:r>
      <w:r w:rsidRPr="000479EA">
        <w:rPr>
          <w:rFonts w:ascii="Times New Roman" w:hAnsi="Times New Roman" w:cs="Times New Roman"/>
          <w:sz w:val="28"/>
          <w:szCs w:val="28"/>
        </w:rPr>
        <w:t xml:space="preserve">ись 4 </w:t>
      </w:r>
      <w:proofErr w:type="gramStart"/>
      <w:r w:rsidRPr="000479EA">
        <w:rPr>
          <w:rFonts w:ascii="Times New Roman" w:hAnsi="Times New Roman" w:cs="Times New Roman"/>
          <w:sz w:val="28"/>
          <w:szCs w:val="28"/>
        </w:rPr>
        <w:t>новых</w:t>
      </w:r>
      <w:proofErr w:type="gramEnd"/>
      <w:r w:rsidRPr="000479EA">
        <w:rPr>
          <w:rFonts w:ascii="Times New Roman" w:hAnsi="Times New Roman" w:cs="Times New Roman"/>
          <w:sz w:val="28"/>
          <w:szCs w:val="28"/>
        </w:rPr>
        <w:t xml:space="preserve"> экспозиционных зала.</w:t>
      </w:r>
    </w:p>
    <w:p w:rsidR="00556DAA" w:rsidRPr="00E9643D" w:rsidRDefault="00556DAA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Муниципальная сеть </w:t>
      </w:r>
      <w:r w:rsidR="00F663F1" w:rsidRPr="00E9643D">
        <w:rPr>
          <w:rFonts w:ascii="Times New Roman" w:hAnsi="Times New Roman" w:cs="Times New Roman"/>
          <w:sz w:val="28"/>
          <w:szCs w:val="28"/>
        </w:rPr>
        <w:t>У</w:t>
      </w:r>
      <w:r w:rsidRPr="00E9643D">
        <w:rPr>
          <w:rFonts w:ascii="Times New Roman" w:hAnsi="Times New Roman" w:cs="Times New Roman"/>
          <w:sz w:val="28"/>
          <w:szCs w:val="28"/>
        </w:rPr>
        <w:t>чреждений по-прежнему нуждается в государс</w:t>
      </w:r>
      <w:r w:rsidRPr="00E9643D">
        <w:rPr>
          <w:rFonts w:ascii="Times New Roman" w:hAnsi="Times New Roman" w:cs="Times New Roman"/>
          <w:sz w:val="28"/>
          <w:szCs w:val="28"/>
        </w:rPr>
        <w:t>т</w:t>
      </w:r>
      <w:r w:rsidRPr="00E9643D">
        <w:rPr>
          <w:rFonts w:ascii="Times New Roman" w:hAnsi="Times New Roman" w:cs="Times New Roman"/>
          <w:sz w:val="28"/>
          <w:szCs w:val="28"/>
        </w:rPr>
        <w:t>венной и муниципальной поддержке, внедрять новые формы организации досуга учреждениям крайне сложно из-за неудовлетворительного состояния материально-технической базы, препятствующей росту посещаемости нас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лением, прежде всего молодежью, муниципальных учреждений культуры. Одной из первоочередных задач развития культуры в городе Вятские Поляны является эффективное использование объектов наследия реставрация, закр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пление недвижимых памятников истории и культуры города за арендаторами и собственниками городских зданий и помещений.</w:t>
      </w:r>
    </w:p>
    <w:p w:rsidR="00556DAA" w:rsidRPr="00E9643D" w:rsidRDefault="00556DAA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Решать эти задачи планируется за счет средств, предусмотренных в </w:t>
      </w:r>
      <w:r w:rsidR="005E0F36" w:rsidRPr="00E9643D">
        <w:rPr>
          <w:rFonts w:ascii="Times New Roman" w:hAnsi="Times New Roman" w:cs="Times New Roman"/>
          <w:sz w:val="28"/>
          <w:szCs w:val="28"/>
        </w:rPr>
        <w:t>Под</w:t>
      </w:r>
      <w:r w:rsidRPr="00E9643D">
        <w:rPr>
          <w:rFonts w:ascii="Times New Roman" w:hAnsi="Times New Roman" w:cs="Times New Roman"/>
          <w:sz w:val="28"/>
          <w:szCs w:val="28"/>
        </w:rPr>
        <w:t>программе.</w:t>
      </w:r>
    </w:p>
    <w:p w:rsidR="00556DAA" w:rsidRPr="00E9643D" w:rsidRDefault="00556DAA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643D">
        <w:rPr>
          <w:rFonts w:ascii="Times New Roman" w:hAnsi="Times New Roman" w:cs="Times New Roman"/>
          <w:sz w:val="28"/>
          <w:szCs w:val="28"/>
        </w:rPr>
        <w:lastRenderedPageBreak/>
        <w:t>Обострившиеся за время экономического кризиса проблемы в сфере культуры еще раз продемонстрировали тот факт, что отрасль, традиционно десятилетиями ориентированная на государственную финансовую поддер</w:t>
      </w:r>
      <w:r w:rsidRPr="00E9643D">
        <w:rPr>
          <w:rFonts w:ascii="Times New Roman" w:hAnsi="Times New Roman" w:cs="Times New Roman"/>
          <w:sz w:val="28"/>
          <w:szCs w:val="28"/>
        </w:rPr>
        <w:t>ж</w:t>
      </w:r>
      <w:r w:rsidRPr="00E9643D">
        <w:rPr>
          <w:rFonts w:ascii="Times New Roman" w:hAnsi="Times New Roman" w:cs="Times New Roman"/>
          <w:sz w:val="28"/>
          <w:szCs w:val="28"/>
        </w:rPr>
        <w:t>ку, еще слабо подготовлена самим государством к функционированию в у</w:t>
      </w:r>
      <w:r w:rsidRPr="00E9643D">
        <w:rPr>
          <w:rFonts w:ascii="Times New Roman" w:hAnsi="Times New Roman" w:cs="Times New Roman"/>
          <w:sz w:val="28"/>
          <w:szCs w:val="28"/>
        </w:rPr>
        <w:t>с</w:t>
      </w:r>
      <w:r w:rsidRPr="00E9643D">
        <w:rPr>
          <w:rFonts w:ascii="Times New Roman" w:hAnsi="Times New Roman" w:cs="Times New Roman"/>
          <w:sz w:val="28"/>
          <w:szCs w:val="28"/>
        </w:rPr>
        <w:t>ловиях рыночной экономики: необходимы серьезные финансовые вложения в модернизацию и развитие инфраструктуры объектов культуры, сохранение культурного наследия и культурных ценностей, создание условий для тво</w:t>
      </w:r>
      <w:r w:rsidRPr="00E9643D">
        <w:rPr>
          <w:rFonts w:ascii="Times New Roman" w:hAnsi="Times New Roman" w:cs="Times New Roman"/>
          <w:sz w:val="28"/>
          <w:szCs w:val="28"/>
        </w:rPr>
        <w:t>р</w:t>
      </w:r>
      <w:r w:rsidRPr="00E9643D">
        <w:rPr>
          <w:rFonts w:ascii="Times New Roman" w:hAnsi="Times New Roman" w:cs="Times New Roman"/>
          <w:sz w:val="28"/>
          <w:szCs w:val="28"/>
        </w:rPr>
        <w:t>чества, инновационного развития, доступности культурных услуг</w:t>
      </w:r>
      <w:proofErr w:type="gramEnd"/>
      <w:r w:rsidRPr="00E9643D">
        <w:rPr>
          <w:rFonts w:ascii="Times New Roman" w:hAnsi="Times New Roman" w:cs="Times New Roman"/>
          <w:sz w:val="28"/>
          <w:szCs w:val="28"/>
        </w:rPr>
        <w:t xml:space="preserve"> и ценн</w:t>
      </w:r>
      <w:r w:rsidRPr="00E9643D">
        <w:rPr>
          <w:rFonts w:ascii="Times New Roman" w:hAnsi="Times New Roman" w:cs="Times New Roman"/>
          <w:sz w:val="28"/>
          <w:szCs w:val="28"/>
        </w:rPr>
        <w:t>о</w:t>
      </w:r>
      <w:r w:rsidRPr="00E9643D">
        <w:rPr>
          <w:rFonts w:ascii="Times New Roman" w:hAnsi="Times New Roman" w:cs="Times New Roman"/>
          <w:sz w:val="28"/>
          <w:szCs w:val="28"/>
        </w:rPr>
        <w:t xml:space="preserve">стей для всех жителей города, создание </w:t>
      </w:r>
      <w:proofErr w:type="gramStart"/>
      <w:r w:rsidRPr="00E9643D">
        <w:rPr>
          <w:rFonts w:ascii="Times New Roman" w:hAnsi="Times New Roman" w:cs="Times New Roman"/>
          <w:sz w:val="28"/>
          <w:szCs w:val="28"/>
        </w:rPr>
        <w:t>экономических механизмов</w:t>
      </w:r>
      <w:proofErr w:type="gramEnd"/>
      <w:r w:rsidRPr="00E9643D">
        <w:rPr>
          <w:rFonts w:ascii="Times New Roman" w:hAnsi="Times New Roman" w:cs="Times New Roman"/>
          <w:sz w:val="28"/>
          <w:szCs w:val="28"/>
        </w:rPr>
        <w:t>, позв</w:t>
      </w:r>
      <w:r w:rsidRPr="00E9643D">
        <w:rPr>
          <w:rFonts w:ascii="Times New Roman" w:hAnsi="Times New Roman" w:cs="Times New Roman"/>
          <w:sz w:val="28"/>
          <w:szCs w:val="28"/>
        </w:rPr>
        <w:t>о</w:t>
      </w:r>
      <w:r w:rsidRPr="00E9643D">
        <w:rPr>
          <w:rFonts w:ascii="Times New Roman" w:hAnsi="Times New Roman" w:cs="Times New Roman"/>
          <w:sz w:val="28"/>
          <w:szCs w:val="28"/>
        </w:rPr>
        <w:t>ляющих культуре эффективно развиваться в рыночных условиях.</w:t>
      </w:r>
    </w:p>
    <w:p w:rsidR="00556DAA" w:rsidRPr="00E9643D" w:rsidRDefault="00556DAA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Программно-целевой метод позволит сконцентрировать финансовые р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сурсы на конкретных объектах и приоритетных для развития отрасли н</w:t>
      </w:r>
      <w:r w:rsidRPr="00E9643D">
        <w:rPr>
          <w:rFonts w:ascii="Times New Roman" w:hAnsi="Times New Roman" w:cs="Times New Roman"/>
          <w:sz w:val="28"/>
          <w:szCs w:val="28"/>
        </w:rPr>
        <w:t>а</w:t>
      </w:r>
      <w:r w:rsidRPr="00E9643D">
        <w:rPr>
          <w:rFonts w:ascii="Times New Roman" w:hAnsi="Times New Roman" w:cs="Times New Roman"/>
          <w:sz w:val="28"/>
          <w:szCs w:val="28"/>
        </w:rPr>
        <w:t>правлениях.</w:t>
      </w:r>
    </w:p>
    <w:p w:rsidR="00EF259D" w:rsidRPr="00E9643D" w:rsidRDefault="00EF259D" w:rsidP="00AF7789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13619" w:rsidRPr="00555E15" w:rsidRDefault="00313619" w:rsidP="00AF778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E15">
        <w:rPr>
          <w:rFonts w:ascii="Times New Roman" w:hAnsi="Times New Roman" w:cs="Times New Roman"/>
          <w:b/>
          <w:sz w:val="28"/>
          <w:szCs w:val="28"/>
        </w:rPr>
        <w:t xml:space="preserve">Приоритеты муниципальной политики в сфере </w:t>
      </w:r>
      <w:r w:rsidR="008D2893" w:rsidRPr="00555E15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555E15" w:rsidRPr="00555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5E1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D2893" w:rsidRPr="00555E15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Pr="00555E15">
        <w:rPr>
          <w:rFonts w:ascii="Times New Roman" w:hAnsi="Times New Roman" w:cs="Times New Roman"/>
          <w:b/>
          <w:sz w:val="28"/>
          <w:szCs w:val="28"/>
        </w:rPr>
        <w:t>,</w:t>
      </w:r>
      <w:r w:rsidR="00555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E15">
        <w:rPr>
          <w:rFonts w:ascii="Times New Roman" w:hAnsi="Times New Roman" w:cs="Times New Roman"/>
          <w:b/>
          <w:sz w:val="28"/>
          <w:szCs w:val="28"/>
        </w:rPr>
        <w:t>цели, задачи, целевые показатели эффективности</w:t>
      </w:r>
      <w:r w:rsidR="00555E15" w:rsidRPr="00555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E15">
        <w:rPr>
          <w:rFonts w:ascii="Times New Roman" w:hAnsi="Times New Roman" w:cs="Times New Roman"/>
          <w:b/>
          <w:sz w:val="28"/>
          <w:szCs w:val="28"/>
        </w:rPr>
        <w:t>ре</w:t>
      </w:r>
      <w:r w:rsidRPr="00555E15">
        <w:rPr>
          <w:rFonts w:ascii="Times New Roman" w:hAnsi="Times New Roman" w:cs="Times New Roman"/>
          <w:b/>
          <w:sz w:val="28"/>
          <w:szCs w:val="28"/>
        </w:rPr>
        <w:t>а</w:t>
      </w:r>
      <w:r w:rsidRPr="00555E15">
        <w:rPr>
          <w:rFonts w:ascii="Times New Roman" w:hAnsi="Times New Roman" w:cs="Times New Roman"/>
          <w:b/>
          <w:sz w:val="28"/>
          <w:szCs w:val="28"/>
        </w:rPr>
        <w:t>лизации Подпрограммы, срок</w:t>
      </w:r>
      <w:r w:rsidR="00AF7789">
        <w:rPr>
          <w:rFonts w:ascii="Times New Roman" w:hAnsi="Times New Roman" w:cs="Times New Roman"/>
          <w:b/>
          <w:sz w:val="28"/>
          <w:szCs w:val="28"/>
        </w:rPr>
        <w:t>и</w:t>
      </w:r>
      <w:r w:rsidRPr="00555E15">
        <w:rPr>
          <w:rFonts w:ascii="Times New Roman" w:hAnsi="Times New Roman" w:cs="Times New Roman"/>
          <w:b/>
          <w:sz w:val="28"/>
          <w:szCs w:val="28"/>
        </w:rPr>
        <w:t xml:space="preserve"> реализации Подпрограммы</w:t>
      </w:r>
    </w:p>
    <w:p w:rsidR="00FE4DF0" w:rsidRPr="00E9643D" w:rsidRDefault="00FE4DF0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Приоритеты государственной политики в сфере развития культуры сформированы на основании положений:</w:t>
      </w:r>
    </w:p>
    <w:p w:rsidR="002343C7" w:rsidRPr="00E9643D" w:rsidRDefault="002343C7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Закон РФ от 09.10.1992 № 3612-I «Основы законодательства Российской Федерации о культуре» (с изменениями и дополнениями),</w:t>
      </w:r>
    </w:p>
    <w:p w:rsidR="002343C7" w:rsidRPr="00E9643D" w:rsidRDefault="002343C7" w:rsidP="00AF77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Федеральный закон от 25.06.2002 № 73-ФЗ (ред. от 12.11.2012, с изм. от 22.04.2013) «Об объектах культурного наследия (памятниках истории и кул</w:t>
      </w:r>
      <w:r w:rsidRPr="00E9643D">
        <w:rPr>
          <w:rFonts w:ascii="Times New Roman" w:hAnsi="Times New Roman" w:cs="Times New Roman"/>
          <w:sz w:val="28"/>
          <w:szCs w:val="28"/>
        </w:rPr>
        <w:t>ь</w:t>
      </w:r>
      <w:r w:rsidRPr="00E9643D">
        <w:rPr>
          <w:rFonts w:ascii="Times New Roman" w:hAnsi="Times New Roman" w:cs="Times New Roman"/>
          <w:sz w:val="28"/>
          <w:szCs w:val="28"/>
        </w:rPr>
        <w:t>туры) народов Российской Федерации»;</w:t>
      </w:r>
    </w:p>
    <w:p w:rsidR="00FE4DF0" w:rsidRPr="00E9643D" w:rsidRDefault="00FE4DF0" w:rsidP="00EA4B45">
      <w:pPr>
        <w:pStyle w:val="copyright-info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E9643D">
        <w:rPr>
          <w:sz w:val="28"/>
          <w:szCs w:val="28"/>
        </w:rPr>
        <w:t xml:space="preserve">Распоряжение Правительства РФ от 29.02.2016 № 326-р </w:t>
      </w:r>
      <w:r w:rsidR="00507542">
        <w:rPr>
          <w:sz w:val="28"/>
          <w:szCs w:val="28"/>
        </w:rPr>
        <w:t>«</w:t>
      </w:r>
      <w:r w:rsidRPr="00E9643D">
        <w:rPr>
          <w:sz w:val="28"/>
          <w:szCs w:val="28"/>
        </w:rPr>
        <w:t>Об утвержд</w:t>
      </w:r>
      <w:r w:rsidRPr="00E9643D">
        <w:rPr>
          <w:sz w:val="28"/>
          <w:szCs w:val="28"/>
        </w:rPr>
        <w:t>е</w:t>
      </w:r>
      <w:r w:rsidRPr="00E9643D">
        <w:rPr>
          <w:sz w:val="28"/>
          <w:szCs w:val="28"/>
        </w:rPr>
        <w:t xml:space="preserve">нии Стратегии государственной культурной </w:t>
      </w:r>
      <w:proofErr w:type="gramStart"/>
      <w:r w:rsidRPr="00E9643D">
        <w:rPr>
          <w:sz w:val="28"/>
          <w:szCs w:val="28"/>
        </w:rPr>
        <w:t>политики на период</w:t>
      </w:r>
      <w:proofErr w:type="gramEnd"/>
      <w:r w:rsidRPr="00E9643D">
        <w:rPr>
          <w:sz w:val="28"/>
          <w:szCs w:val="28"/>
        </w:rPr>
        <w:t xml:space="preserve"> до 2030 г</w:t>
      </w:r>
      <w:r w:rsidRPr="00E9643D">
        <w:rPr>
          <w:sz w:val="28"/>
          <w:szCs w:val="28"/>
        </w:rPr>
        <w:t>о</w:t>
      </w:r>
      <w:r w:rsidRPr="00E9643D">
        <w:rPr>
          <w:sz w:val="28"/>
          <w:szCs w:val="28"/>
        </w:rPr>
        <w:t>да</w:t>
      </w:r>
      <w:r w:rsidR="00507542">
        <w:rPr>
          <w:sz w:val="28"/>
          <w:szCs w:val="28"/>
        </w:rPr>
        <w:t>»</w:t>
      </w:r>
      <w:r w:rsidRPr="00E9643D">
        <w:rPr>
          <w:sz w:val="28"/>
          <w:szCs w:val="28"/>
        </w:rPr>
        <w:t>;</w:t>
      </w:r>
    </w:p>
    <w:p w:rsidR="00FE4DF0" w:rsidRPr="00E9643D" w:rsidRDefault="00FE4DF0" w:rsidP="00EA4B4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Стратегия социально-экономического развития муниципального образ</w:t>
      </w:r>
      <w:r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о</w:t>
      </w:r>
      <w:r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вания городского округа город Вятские Поляны Кировской области на пер</w:t>
      </w:r>
      <w:r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и</w:t>
      </w:r>
      <w:r w:rsidRPr="00E9643D">
        <w:rPr>
          <w:rFonts w:ascii="Times New Roman" w:hAnsi="Times New Roman" w:cs="Times New Roman"/>
          <w:color w:val="030000"/>
          <w:sz w:val="28"/>
          <w:szCs w:val="28"/>
          <w:shd w:val="clear" w:color="auto" w:fill="FFFFFF"/>
        </w:rPr>
        <w:t>од до 2035 года</w:t>
      </w:r>
      <w:r w:rsidRPr="00E9643D">
        <w:rPr>
          <w:rFonts w:ascii="Times New Roman" w:hAnsi="Times New Roman" w:cs="Times New Roman"/>
          <w:sz w:val="28"/>
          <w:szCs w:val="28"/>
        </w:rPr>
        <w:t xml:space="preserve">, утвержденная </w:t>
      </w:r>
      <w:r w:rsidR="00507542">
        <w:rPr>
          <w:rFonts w:ascii="Times New Roman" w:hAnsi="Times New Roman" w:cs="Times New Roman"/>
          <w:sz w:val="28"/>
          <w:szCs w:val="28"/>
        </w:rPr>
        <w:t>р</w:t>
      </w:r>
      <w:r w:rsidRPr="00E9643D">
        <w:rPr>
          <w:rFonts w:ascii="Times New Roman" w:hAnsi="Times New Roman" w:cs="Times New Roman"/>
          <w:sz w:val="28"/>
          <w:szCs w:val="28"/>
        </w:rPr>
        <w:t xml:space="preserve">ешением </w:t>
      </w:r>
      <w:proofErr w:type="spellStart"/>
      <w:r w:rsidRPr="00E9643D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Pr="00E9643D">
        <w:rPr>
          <w:rFonts w:ascii="Times New Roman" w:hAnsi="Times New Roman" w:cs="Times New Roman"/>
          <w:sz w:val="28"/>
          <w:szCs w:val="28"/>
        </w:rPr>
        <w:t xml:space="preserve"> городской Думы от 24.09.2018 № 31/282.</w:t>
      </w:r>
    </w:p>
    <w:p w:rsidR="00313619" w:rsidRPr="008C42CD" w:rsidRDefault="00313619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42CD">
        <w:rPr>
          <w:rFonts w:ascii="Times New Roman" w:hAnsi="Times New Roman" w:cs="Times New Roman"/>
          <w:sz w:val="28"/>
          <w:szCs w:val="28"/>
        </w:rPr>
        <w:lastRenderedPageBreak/>
        <w:t>Цел</w:t>
      </w:r>
      <w:r w:rsidR="008C42CD" w:rsidRPr="008C42CD">
        <w:rPr>
          <w:rFonts w:ascii="Times New Roman" w:hAnsi="Times New Roman" w:cs="Times New Roman"/>
          <w:sz w:val="28"/>
          <w:szCs w:val="28"/>
        </w:rPr>
        <w:t>ью</w:t>
      </w:r>
      <w:r w:rsidRPr="008C42CD">
        <w:rPr>
          <w:rFonts w:ascii="Times New Roman" w:hAnsi="Times New Roman" w:cs="Times New Roman"/>
          <w:sz w:val="28"/>
          <w:szCs w:val="28"/>
        </w:rPr>
        <w:t xml:space="preserve"> П</w:t>
      </w:r>
      <w:r w:rsidR="00870AFD" w:rsidRPr="008C42CD">
        <w:rPr>
          <w:rFonts w:ascii="Times New Roman" w:hAnsi="Times New Roman" w:cs="Times New Roman"/>
          <w:sz w:val="28"/>
          <w:szCs w:val="28"/>
        </w:rPr>
        <w:t>одп</w:t>
      </w:r>
      <w:r w:rsidRPr="008C42CD">
        <w:rPr>
          <w:rFonts w:ascii="Times New Roman" w:hAnsi="Times New Roman" w:cs="Times New Roman"/>
          <w:sz w:val="28"/>
          <w:szCs w:val="28"/>
        </w:rPr>
        <w:t>рограммы явля</w:t>
      </w:r>
      <w:r w:rsidR="008C42CD" w:rsidRPr="008C42CD">
        <w:rPr>
          <w:rFonts w:ascii="Times New Roman" w:hAnsi="Times New Roman" w:cs="Times New Roman"/>
          <w:sz w:val="28"/>
          <w:szCs w:val="28"/>
        </w:rPr>
        <w:t>е</w:t>
      </w:r>
      <w:r w:rsidRPr="008C42CD">
        <w:rPr>
          <w:rFonts w:ascii="Times New Roman" w:hAnsi="Times New Roman" w:cs="Times New Roman"/>
          <w:sz w:val="28"/>
          <w:szCs w:val="28"/>
        </w:rPr>
        <w:t>тся</w:t>
      </w:r>
      <w:r w:rsidR="008C42CD" w:rsidRPr="008C42CD">
        <w:rPr>
          <w:rFonts w:ascii="Times New Roman" w:hAnsi="Times New Roman" w:cs="Times New Roman"/>
          <w:sz w:val="28"/>
          <w:szCs w:val="28"/>
        </w:rPr>
        <w:t xml:space="preserve"> создание условий для сохранения кул</w:t>
      </w:r>
      <w:r w:rsidR="008C42CD" w:rsidRPr="008C42CD">
        <w:rPr>
          <w:rFonts w:ascii="Times New Roman" w:hAnsi="Times New Roman" w:cs="Times New Roman"/>
          <w:sz w:val="28"/>
          <w:szCs w:val="28"/>
        </w:rPr>
        <w:t>ь</w:t>
      </w:r>
      <w:r w:rsidR="008C42CD" w:rsidRPr="008C42CD">
        <w:rPr>
          <w:rFonts w:ascii="Times New Roman" w:hAnsi="Times New Roman" w:cs="Times New Roman"/>
          <w:sz w:val="28"/>
          <w:szCs w:val="28"/>
        </w:rPr>
        <w:t>турного, исторического наследия и расширения доступа населения к кул</w:t>
      </w:r>
      <w:r w:rsidR="008C42CD" w:rsidRPr="008C42CD">
        <w:rPr>
          <w:rFonts w:ascii="Times New Roman" w:hAnsi="Times New Roman" w:cs="Times New Roman"/>
          <w:sz w:val="28"/>
          <w:szCs w:val="28"/>
        </w:rPr>
        <w:t>ь</w:t>
      </w:r>
      <w:r w:rsidR="008C42CD" w:rsidRPr="008C42CD">
        <w:rPr>
          <w:rFonts w:ascii="Times New Roman" w:hAnsi="Times New Roman" w:cs="Times New Roman"/>
          <w:sz w:val="28"/>
          <w:szCs w:val="28"/>
        </w:rPr>
        <w:t>турным ценностям и информации</w:t>
      </w:r>
      <w:r w:rsidR="008C42CD">
        <w:rPr>
          <w:rFonts w:ascii="Times New Roman" w:hAnsi="Times New Roman" w:cs="Times New Roman"/>
          <w:sz w:val="28"/>
          <w:szCs w:val="28"/>
        </w:rPr>
        <w:t>.</w:t>
      </w:r>
    </w:p>
    <w:p w:rsidR="00ED1C69" w:rsidRDefault="008C42CD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1671E">
        <w:rPr>
          <w:rFonts w:ascii="Times New Roman" w:hAnsi="Times New Roman"/>
          <w:sz w:val="28"/>
          <w:szCs w:val="28"/>
        </w:rPr>
        <w:t>Для достижения указанной цели требуется решение следующих задач</w:t>
      </w:r>
      <w:r w:rsidR="00313619" w:rsidRPr="00E9643D">
        <w:rPr>
          <w:rFonts w:ascii="Times New Roman" w:hAnsi="Times New Roman" w:cs="Times New Roman"/>
          <w:sz w:val="28"/>
          <w:szCs w:val="28"/>
        </w:rPr>
        <w:t>:</w:t>
      </w:r>
    </w:p>
    <w:p w:rsidR="008C42CD" w:rsidRPr="008C42CD" w:rsidRDefault="008C42CD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42CD">
        <w:rPr>
          <w:rFonts w:ascii="Times New Roman" w:hAnsi="Times New Roman" w:cs="Times New Roman"/>
          <w:sz w:val="28"/>
          <w:szCs w:val="28"/>
        </w:rPr>
        <w:t>повышение доступности и качества библиотечных и музейных услуг;</w:t>
      </w:r>
    </w:p>
    <w:p w:rsidR="008C42CD" w:rsidRPr="008C42CD" w:rsidRDefault="008C42CD" w:rsidP="00EA4B4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42CD">
        <w:rPr>
          <w:rFonts w:ascii="Times New Roman" w:hAnsi="Times New Roman" w:cs="Times New Roman"/>
          <w:sz w:val="28"/>
          <w:szCs w:val="28"/>
        </w:rPr>
        <w:t>обеспечение сохранности и использования объектов культурного насл</w:t>
      </w:r>
      <w:r w:rsidRPr="008C42CD">
        <w:rPr>
          <w:rFonts w:ascii="Times New Roman" w:hAnsi="Times New Roman" w:cs="Times New Roman"/>
          <w:sz w:val="28"/>
          <w:szCs w:val="28"/>
        </w:rPr>
        <w:t>е</w:t>
      </w:r>
      <w:r w:rsidRPr="008C42CD">
        <w:rPr>
          <w:rFonts w:ascii="Times New Roman" w:hAnsi="Times New Roman" w:cs="Times New Roman"/>
          <w:sz w:val="28"/>
          <w:szCs w:val="28"/>
        </w:rPr>
        <w:t>дия;</w:t>
      </w:r>
    </w:p>
    <w:p w:rsidR="008C42CD" w:rsidRPr="008C42CD" w:rsidRDefault="008C42CD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42CD">
        <w:rPr>
          <w:rFonts w:ascii="Times New Roman" w:hAnsi="Times New Roman" w:cs="Times New Roman"/>
          <w:sz w:val="28"/>
          <w:szCs w:val="28"/>
        </w:rPr>
        <w:t>модернизация недвижимого имущества учреждений культуры.</w:t>
      </w:r>
    </w:p>
    <w:p w:rsidR="00ED1C69" w:rsidRDefault="00ED1C69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6DF">
        <w:rPr>
          <w:rFonts w:ascii="Times New Roman" w:hAnsi="Times New Roman"/>
          <w:sz w:val="28"/>
          <w:szCs w:val="28"/>
        </w:rPr>
        <w:t xml:space="preserve">Целевыми показателями эффективности </w:t>
      </w:r>
      <w:r>
        <w:rPr>
          <w:rFonts w:ascii="Times New Roman" w:hAnsi="Times New Roman"/>
          <w:sz w:val="28"/>
          <w:szCs w:val="28"/>
        </w:rPr>
        <w:t>п</w:t>
      </w:r>
      <w:r w:rsidRPr="00F90711">
        <w:rPr>
          <w:rFonts w:ascii="Times New Roman" w:hAnsi="Times New Roman"/>
          <w:sz w:val="28"/>
          <w:szCs w:val="28"/>
        </w:rPr>
        <w:t xml:space="preserve">одпрограммы </w:t>
      </w:r>
      <w:r w:rsidRPr="00B207C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Pr="00B207CA">
        <w:rPr>
          <w:rFonts w:ascii="Times New Roman" w:hAnsi="Times New Roman"/>
          <w:sz w:val="28"/>
          <w:szCs w:val="28"/>
        </w:rPr>
        <w:t>»</w:t>
      </w:r>
      <w:r w:rsidR="00D075FD">
        <w:rPr>
          <w:rFonts w:ascii="Times New Roman" w:hAnsi="Times New Roman"/>
          <w:sz w:val="28"/>
          <w:szCs w:val="28"/>
        </w:rPr>
        <w:t xml:space="preserve"> </w:t>
      </w:r>
      <w:r w:rsidRPr="00A146DF">
        <w:rPr>
          <w:rFonts w:ascii="Times New Roman" w:hAnsi="Times New Roman"/>
          <w:sz w:val="28"/>
          <w:szCs w:val="28"/>
        </w:rPr>
        <w:t>б</w:t>
      </w:r>
      <w:r w:rsidRPr="00A146DF">
        <w:rPr>
          <w:rFonts w:ascii="Times New Roman" w:hAnsi="Times New Roman"/>
          <w:sz w:val="28"/>
          <w:szCs w:val="28"/>
        </w:rPr>
        <w:t>у</w:t>
      </w:r>
      <w:r w:rsidRPr="00A146DF">
        <w:rPr>
          <w:rFonts w:ascii="Times New Roman" w:hAnsi="Times New Roman"/>
          <w:sz w:val="28"/>
          <w:szCs w:val="28"/>
        </w:rPr>
        <w:t>дут являться:</w:t>
      </w:r>
    </w:p>
    <w:p w:rsidR="00ED1C69" w:rsidRPr="00ED1C69" w:rsidRDefault="00ED1C69" w:rsidP="00EA4B45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D1C69">
        <w:rPr>
          <w:rFonts w:ascii="Times New Roman" w:hAnsi="Times New Roman" w:cs="Times New Roman"/>
          <w:sz w:val="28"/>
          <w:szCs w:val="28"/>
        </w:rPr>
        <w:t xml:space="preserve">объем книжного фонда, приобретенного, в том числе за счет </w:t>
      </w:r>
      <w:r w:rsidRPr="00ED1C69">
        <w:rPr>
          <w:rFonts w:ascii="Times New Roman" w:hAnsi="Times New Roman" w:cs="Times New Roman"/>
          <w:spacing w:val="-4"/>
          <w:sz w:val="28"/>
          <w:szCs w:val="28"/>
        </w:rPr>
        <w:t>средств Подпрограммы;</w:t>
      </w:r>
    </w:p>
    <w:p w:rsidR="00ED1C69" w:rsidRPr="00ED1C69" w:rsidRDefault="00ED1C69" w:rsidP="00EA4B45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D1C69">
        <w:rPr>
          <w:rFonts w:ascii="Times New Roman" w:hAnsi="Times New Roman" w:cs="Times New Roman"/>
          <w:spacing w:val="-4"/>
          <w:sz w:val="28"/>
          <w:szCs w:val="28"/>
        </w:rPr>
        <w:t>доля представляемых во всех формах зрителю музейных предметов в о</w:t>
      </w:r>
      <w:r w:rsidRPr="00ED1C69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Pr="00ED1C69">
        <w:rPr>
          <w:rFonts w:ascii="Times New Roman" w:hAnsi="Times New Roman" w:cs="Times New Roman"/>
          <w:spacing w:val="-4"/>
          <w:sz w:val="28"/>
          <w:szCs w:val="28"/>
        </w:rPr>
        <w:t>щем количестве предметов основного фонда</w:t>
      </w:r>
    </w:p>
    <w:p w:rsidR="00125257" w:rsidRPr="00ED1C69" w:rsidRDefault="00125257" w:rsidP="0012525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1C69">
        <w:rPr>
          <w:rFonts w:ascii="Times New Roman" w:hAnsi="Times New Roman"/>
          <w:spacing w:val="-4"/>
          <w:sz w:val="28"/>
          <w:szCs w:val="28"/>
        </w:rPr>
        <w:t>к</w:t>
      </w:r>
      <w:r w:rsidRPr="00ED1C69">
        <w:rPr>
          <w:rFonts w:ascii="Times New Roman" w:hAnsi="Times New Roman"/>
          <w:sz w:val="28"/>
          <w:szCs w:val="28"/>
        </w:rPr>
        <w:t>оличество монументальных памятников и мемориальных досок города Вятские Поляны, находящихся в удовлетворительном состоянии;</w:t>
      </w:r>
    </w:p>
    <w:p w:rsidR="00ED1C69" w:rsidRPr="00ED1C69" w:rsidRDefault="00ED1C69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1C69">
        <w:rPr>
          <w:rFonts w:ascii="Times New Roman" w:hAnsi="Times New Roman" w:cs="Times New Roman"/>
          <w:spacing w:val="-4"/>
          <w:sz w:val="28"/>
          <w:szCs w:val="28"/>
        </w:rPr>
        <w:t>усовершенствование материально-технической базы, проведение кап</w:t>
      </w:r>
      <w:r w:rsidRPr="00ED1C69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ED1C69">
        <w:rPr>
          <w:rFonts w:ascii="Times New Roman" w:hAnsi="Times New Roman" w:cs="Times New Roman"/>
          <w:spacing w:val="-4"/>
          <w:sz w:val="28"/>
          <w:szCs w:val="28"/>
        </w:rPr>
        <w:t xml:space="preserve">тальных и текущих ремонтов </w:t>
      </w:r>
      <w:r w:rsidRPr="00ED1C69">
        <w:rPr>
          <w:rFonts w:ascii="Times New Roman" w:hAnsi="Times New Roman" w:cs="Times New Roman"/>
          <w:sz w:val="28"/>
          <w:szCs w:val="28"/>
        </w:rPr>
        <w:t>Учреждений в процентном соотношении к стоимости основных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1C69" w:rsidRPr="00255A63" w:rsidRDefault="00ED1C69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5A63">
        <w:rPr>
          <w:rFonts w:ascii="Times New Roman" w:hAnsi="Times New Roman"/>
          <w:sz w:val="28"/>
          <w:szCs w:val="28"/>
        </w:rPr>
        <w:t xml:space="preserve">Сведения о целевых показателях эффективности реализации </w:t>
      </w:r>
      <w:r>
        <w:rPr>
          <w:rFonts w:ascii="Times New Roman" w:hAnsi="Times New Roman"/>
          <w:sz w:val="28"/>
          <w:szCs w:val="28"/>
        </w:rPr>
        <w:t>подпр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граммы </w:t>
      </w:r>
      <w:r w:rsidRPr="00B207C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Pr="00B207CA">
        <w:rPr>
          <w:rFonts w:ascii="Times New Roman" w:hAnsi="Times New Roman"/>
          <w:sz w:val="28"/>
          <w:szCs w:val="28"/>
        </w:rPr>
        <w:t>»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 w:rsidRPr="00255A63">
        <w:rPr>
          <w:rFonts w:ascii="Times New Roman" w:hAnsi="Times New Roman"/>
          <w:sz w:val="28"/>
          <w:szCs w:val="28"/>
        </w:rPr>
        <w:t>приведены в приложении № 1</w:t>
      </w:r>
      <w:r w:rsidR="006B38D5">
        <w:rPr>
          <w:rFonts w:ascii="Times New Roman" w:hAnsi="Times New Roman"/>
          <w:sz w:val="28"/>
          <w:szCs w:val="28"/>
        </w:rPr>
        <w:t xml:space="preserve"> муниципальной програ</w:t>
      </w:r>
      <w:r w:rsidR="006B38D5">
        <w:rPr>
          <w:rFonts w:ascii="Times New Roman" w:hAnsi="Times New Roman"/>
          <w:sz w:val="28"/>
          <w:szCs w:val="28"/>
        </w:rPr>
        <w:t>м</w:t>
      </w:r>
      <w:r w:rsidR="006B38D5">
        <w:rPr>
          <w:rFonts w:ascii="Times New Roman" w:hAnsi="Times New Roman"/>
          <w:sz w:val="28"/>
          <w:szCs w:val="28"/>
        </w:rPr>
        <w:t>мы</w:t>
      </w:r>
      <w:r w:rsidRPr="00255A63">
        <w:rPr>
          <w:rFonts w:ascii="Times New Roman" w:hAnsi="Times New Roman"/>
          <w:sz w:val="28"/>
          <w:szCs w:val="28"/>
        </w:rPr>
        <w:t>.</w:t>
      </w:r>
    </w:p>
    <w:p w:rsidR="00ED1C69" w:rsidRDefault="00ED1C69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  <w:r w:rsidR="00D075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55A63">
        <w:rPr>
          <w:rFonts w:ascii="Times New Roman" w:hAnsi="Times New Roman"/>
          <w:sz w:val="28"/>
          <w:szCs w:val="28"/>
        </w:rPr>
        <w:t>расчета значений целевых показателей эффективности реал</w:t>
      </w:r>
      <w:r w:rsidRPr="00255A6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под</w:t>
      </w:r>
      <w:r w:rsidRPr="00255A63">
        <w:rPr>
          <w:rFonts w:ascii="Times New Roman" w:hAnsi="Times New Roman"/>
          <w:sz w:val="28"/>
          <w:szCs w:val="28"/>
        </w:rPr>
        <w:t>программы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 w:rsidRPr="00B207C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Pr="00B207C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приведена</w:t>
      </w:r>
      <w:r w:rsidRPr="00255A63">
        <w:rPr>
          <w:rFonts w:ascii="Times New Roman" w:hAnsi="Times New Roman"/>
          <w:sz w:val="28"/>
          <w:szCs w:val="28"/>
        </w:rPr>
        <w:t xml:space="preserve"> в приложении № 2</w:t>
      </w:r>
      <w:r w:rsidR="006B38D5">
        <w:rPr>
          <w:rFonts w:ascii="Times New Roman" w:hAnsi="Times New Roman"/>
          <w:sz w:val="28"/>
          <w:szCs w:val="28"/>
        </w:rPr>
        <w:t xml:space="preserve"> муниципал</w:t>
      </w:r>
      <w:r w:rsidR="006B38D5">
        <w:rPr>
          <w:rFonts w:ascii="Times New Roman" w:hAnsi="Times New Roman"/>
          <w:sz w:val="28"/>
          <w:szCs w:val="28"/>
        </w:rPr>
        <w:t>ь</w:t>
      </w:r>
      <w:r w:rsidR="006B38D5">
        <w:rPr>
          <w:rFonts w:ascii="Times New Roman" w:hAnsi="Times New Roman"/>
          <w:sz w:val="28"/>
          <w:szCs w:val="28"/>
        </w:rPr>
        <w:t>ной программы</w:t>
      </w:r>
      <w:r w:rsidR="006B38D5" w:rsidRPr="00255A63">
        <w:rPr>
          <w:rFonts w:ascii="Times New Roman" w:hAnsi="Times New Roman"/>
          <w:sz w:val="28"/>
          <w:szCs w:val="28"/>
        </w:rPr>
        <w:t>.</w:t>
      </w:r>
    </w:p>
    <w:p w:rsidR="00C94873" w:rsidRPr="00E9643D" w:rsidRDefault="00C94873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Срок реализации программы 2020 – 2025 гг.</w:t>
      </w:r>
    </w:p>
    <w:p w:rsidR="00C94873" w:rsidRPr="00E9643D" w:rsidRDefault="00C94873" w:rsidP="00EA4B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C165B" w:rsidRPr="00E9643D" w:rsidRDefault="002C165B" w:rsidP="00EA4B45">
      <w:pPr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>Обобщенная характеристика мероприятий</w:t>
      </w:r>
      <w:r w:rsidR="00D075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643D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9B2617" w:rsidRPr="009B2617" w:rsidRDefault="009B2617" w:rsidP="009B2617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t>3.1. На решение задачи «Повышение доступности и качества библиоте</w:t>
      </w: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t>ных и музейных услуг» направлена реализация следующих отдельных мер</w:t>
      </w: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t>приятий:</w:t>
      </w:r>
    </w:p>
    <w:p w:rsidR="009B2617" w:rsidRPr="009B2617" w:rsidRDefault="009B2617" w:rsidP="009B2617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информационно-библиотечное обслуживание в городе Вятские Поляны;</w:t>
      </w:r>
    </w:p>
    <w:p w:rsidR="009B2617" w:rsidRPr="009B2617" w:rsidRDefault="009B2617" w:rsidP="009B2617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и поддержка музейного дела в городе Вятские Поляны;</w:t>
      </w:r>
    </w:p>
    <w:p w:rsidR="00EF06E7" w:rsidRDefault="009B2617" w:rsidP="009B2617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t>модернизация библиотек в части комплектования книжных фондов би</w:t>
      </w: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9B2617">
        <w:rPr>
          <w:rFonts w:ascii="Times New Roman" w:eastAsia="Calibri" w:hAnsi="Times New Roman" w:cs="Times New Roman"/>
          <w:sz w:val="28"/>
          <w:szCs w:val="28"/>
          <w:lang w:eastAsia="ru-RU"/>
        </w:rPr>
        <w:t>лиотек муниципальных образований и государственных общедоступных библиотек субъектов Российской Федерации государственной программы Кировск</w:t>
      </w:r>
      <w:r w:rsidR="00EF06E7">
        <w:rPr>
          <w:rFonts w:ascii="Times New Roman" w:eastAsia="Calibri" w:hAnsi="Times New Roman" w:cs="Times New Roman"/>
          <w:sz w:val="28"/>
          <w:szCs w:val="28"/>
          <w:lang w:eastAsia="ru-RU"/>
        </w:rPr>
        <w:t>ой области «Развитие культуры»</w:t>
      </w:r>
      <w:r w:rsidR="000F33E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55903" w:rsidRDefault="0045590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 В рамках отдельного мероприятия «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55903">
        <w:rPr>
          <w:rFonts w:ascii="Times New Roman" w:hAnsi="Times New Roman" w:cs="Times New Roman"/>
          <w:sz w:val="28"/>
          <w:szCs w:val="28"/>
        </w:rPr>
        <w:t>нформационно-библиотечное обслуживание в городе Вятские Поляны</w:t>
      </w:r>
      <w:r>
        <w:rPr>
          <w:rFonts w:ascii="Times New Roman" w:hAnsi="Times New Roman"/>
          <w:sz w:val="28"/>
          <w:szCs w:val="28"/>
        </w:rPr>
        <w:t>»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будет обеспечиват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деятельность</w:t>
      </w:r>
      <w:r w:rsidRPr="00363711">
        <w:rPr>
          <w:rFonts w:ascii="Times New Roman" w:hAnsi="Times New Roman"/>
          <w:sz w:val="28"/>
          <w:szCs w:val="28"/>
        </w:rPr>
        <w:t xml:space="preserve"> библиотек, подведомственных </w:t>
      </w:r>
      <w:r>
        <w:rPr>
          <w:rFonts w:ascii="Times New Roman" w:hAnsi="Times New Roman"/>
          <w:sz w:val="28"/>
          <w:szCs w:val="28"/>
        </w:rPr>
        <w:t>Управлению социальной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литики города Вятские Поляны, </w:t>
      </w:r>
      <w:r w:rsidRPr="00E24F4D">
        <w:rPr>
          <w:rFonts w:ascii="Times New Roman" w:hAnsi="Times New Roman"/>
          <w:sz w:val="28"/>
          <w:szCs w:val="28"/>
        </w:rPr>
        <w:t xml:space="preserve">а также </w:t>
      </w:r>
      <w:r w:rsidRPr="00A068EB">
        <w:rPr>
          <w:rFonts w:ascii="Times New Roman" w:hAnsi="Times New Roman"/>
          <w:bCs/>
          <w:sz w:val="28"/>
          <w:szCs w:val="28"/>
        </w:rPr>
        <w:t>будет осуществляться</w:t>
      </w:r>
      <w:r w:rsidRPr="00E24F4D">
        <w:rPr>
          <w:rFonts w:ascii="Times New Roman" w:hAnsi="Times New Roman"/>
          <w:sz w:val="28"/>
          <w:szCs w:val="28"/>
        </w:rPr>
        <w:t>:</w:t>
      </w:r>
    </w:p>
    <w:p w:rsidR="00455903" w:rsidRDefault="0045590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26C87">
        <w:rPr>
          <w:rFonts w:ascii="Times New Roman" w:hAnsi="Times New Roman"/>
          <w:sz w:val="28"/>
          <w:szCs w:val="28"/>
        </w:rPr>
        <w:t>иблиотечное, библиографическое и информационное обслуживание пользователей библиотеки</w:t>
      </w:r>
      <w:r>
        <w:rPr>
          <w:rFonts w:ascii="Times New Roman" w:hAnsi="Times New Roman"/>
          <w:sz w:val="28"/>
          <w:szCs w:val="28"/>
        </w:rPr>
        <w:t>;</w:t>
      </w:r>
    </w:p>
    <w:p w:rsidR="00455903" w:rsidRDefault="0045590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526C87">
        <w:rPr>
          <w:rFonts w:ascii="Times New Roman" w:hAnsi="Times New Roman"/>
          <w:sz w:val="28"/>
          <w:szCs w:val="28"/>
        </w:rPr>
        <w:t>ормирование, учет, изучение, обеспечение физического сохранения и безопасности фондов библиотеки, включая оцифровку фондов</w:t>
      </w:r>
      <w:r>
        <w:rPr>
          <w:rFonts w:ascii="Times New Roman" w:hAnsi="Times New Roman"/>
          <w:sz w:val="28"/>
          <w:szCs w:val="28"/>
        </w:rPr>
        <w:t>.</w:t>
      </w:r>
    </w:p>
    <w:p w:rsidR="00455903" w:rsidRDefault="0045590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В рамках отдельного мероприятия 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55903">
        <w:rPr>
          <w:rFonts w:ascii="Times New Roman" w:hAnsi="Times New Roman" w:cs="Times New Roman"/>
          <w:sz w:val="28"/>
          <w:szCs w:val="28"/>
        </w:rPr>
        <w:t>азвитие и поддержка музе</w:t>
      </w:r>
      <w:r w:rsidRPr="00455903">
        <w:rPr>
          <w:rFonts w:ascii="Times New Roman" w:hAnsi="Times New Roman" w:cs="Times New Roman"/>
          <w:sz w:val="28"/>
          <w:szCs w:val="28"/>
        </w:rPr>
        <w:t>й</w:t>
      </w:r>
      <w:r w:rsidRPr="00455903">
        <w:rPr>
          <w:rFonts w:ascii="Times New Roman" w:hAnsi="Times New Roman" w:cs="Times New Roman"/>
          <w:sz w:val="28"/>
          <w:szCs w:val="28"/>
        </w:rPr>
        <w:t>ного дела в городе Вятские Поляны</w:t>
      </w:r>
      <w:r>
        <w:rPr>
          <w:rFonts w:ascii="Times New Roman" w:hAnsi="Times New Roman"/>
          <w:sz w:val="28"/>
          <w:szCs w:val="28"/>
        </w:rPr>
        <w:t>» будет обеспечиваться деятельность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 w:rsidR="007554A7">
        <w:rPr>
          <w:rFonts w:ascii="Times New Roman" w:hAnsi="Times New Roman"/>
          <w:sz w:val="28"/>
          <w:szCs w:val="28"/>
        </w:rPr>
        <w:t>Вятскополянского исторического</w:t>
      </w:r>
      <w:r w:rsidRPr="009116FD">
        <w:rPr>
          <w:rFonts w:ascii="Times New Roman" w:hAnsi="Times New Roman"/>
          <w:sz w:val="28"/>
          <w:szCs w:val="28"/>
        </w:rPr>
        <w:t xml:space="preserve"> музе</w:t>
      </w:r>
      <w:r w:rsidR="007554A7">
        <w:rPr>
          <w:rFonts w:ascii="Times New Roman" w:hAnsi="Times New Roman"/>
          <w:sz w:val="28"/>
          <w:szCs w:val="28"/>
        </w:rPr>
        <w:t>я</w:t>
      </w:r>
      <w:r w:rsidRPr="009116FD">
        <w:rPr>
          <w:rFonts w:ascii="Times New Roman" w:hAnsi="Times New Roman"/>
          <w:sz w:val="28"/>
          <w:szCs w:val="28"/>
        </w:rPr>
        <w:t>, подведомственн</w:t>
      </w:r>
      <w:r w:rsidR="007554A7">
        <w:rPr>
          <w:rFonts w:ascii="Times New Roman" w:hAnsi="Times New Roman"/>
          <w:sz w:val="28"/>
          <w:szCs w:val="28"/>
        </w:rPr>
        <w:t xml:space="preserve">ого </w:t>
      </w:r>
      <w:r w:rsidR="0076402D">
        <w:rPr>
          <w:rFonts w:ascii="Times New Roman" w:hAnsi="Times New Roman"/>
          <w:sz w:val="28"/>
          <w:szCs w:val="28"/>
        </w:rPr>
        <w:t>У</w:t>
      </w:r>
      <w:r w:rsidR="007554A7">
        <w:rPr>
          <w:rFonts w:ascii="Times New Roman" w:hAnsi="Times New Roman"/>
          <w:sz w:val="28"/>
          <w:szCs w:val="28"/>
        </w:rPr>
        <w:t>правлению с</w:t>
      </w:r>
      <w:r w:rsidR="007554A7">
        <w:rPr>
          <w:rFonts w:ascii="Times New Roman" w:hAnsi="Times New Roman"/>
          <w:sz w:val="28"/>
          <w:szCs w:val="28"/>
        </w:rPr>
        <w:t>о</w:t>
      </w:r>
      <w:r w:rsidR="007554A7">
        <w:rPr>
          <w:rFonts w:ascii="Times New Roman" w:hAnsi="Times New Roman"/>
          <w:sz w:val="28"/>
          <w:szCs w:val="28"/>
        </w:rPr>
        <w:t>циальной политики города Вятские Поляны</w:t>
      </w:r>
      <w:r w:rsidR="00D075FD">
        <w:rPr>
          <w:rFonts w:ascii="Times New Roman" w:hAnsi="Times New Roman"/>
          <w:sz w:val="28"/>
          <w:szCs w:val="28"/>
        </w:rPr>
        <w:t xml:space="preserve">, </w:t>
      </w:r>
      <w:r w:rsidRPr="00E24F4D">
        <w:rPr>
          <w:rFonts w:ascii="Times New Roman" w:hAnsi="Times New Roman"/>
          <w:sz w:val="28"/>
          <w:szCs w:val="28"/>
        </w:rPr>
        <w:t xml:space="preserve">а также </w:t>
      </w:r>
      <w:r w:rsidRPr="00A068EB">
        <w:rPr>
          <w:rFonts w:ascii="Times New Roman" w:hAnsi="Times New Roman"/>
          <w:bCs/>
          <w:sz w:val="28"/>
          <w:szCs w:val="28"/>
        </w:rPr>
        <w:t>будет осуществляться</w:t>
      </w:r>
      <w:r w:rsidRPr="00E24F4D">
        <w:rPr>
          <w:rFonts w:ascii="Times New Roman" w:hAnsi="Times New Roman"/>
          <w:sz w:val="28"/>
          <w:szCs w:val="28"/>
        </w:rPr>
        <w:t>:</w:t>
      </w:r>
    </w:p>
    <w:p w:rsidR="00455903" w:rsidRDefault="0045590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547D5">
        <w:rPr>
          <w:rFonts w:ascii="Times New Roman" w:hAnsi="Times New Roman"/>
          <w:sz w:val="28"/>
          <w:szCs w:val="28"/>
        </w:rPr>
        <w:t>убличный показ музейных предметов, музейных коллекций</w:t>
      </w:r>
      <w:r>
        <w:rPr>
          <w:rFonts w:ascii="Times New Roman" w:hAnsi="Times New Roman"/>
          <w:sz w:val="28"/>
          <w:szCs w:val="28"/>
        </w:rPr>
        <w:t>;</w:t>
      </w:r>
    </w:p>
    <w:p w:rsidR="00455903" w:rsidRDefault="0045590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547D5">
        <w:rPr>
          <w:rFonts w:ascii="Times New Roman" w:hAnsi="Times New Roman"/>
          <w:sz w:val="28"/>
          <w:szCs w:val="28"/>
        </w:rPr>
        <w:t>ормирование, учет, изучение, обеспечение физического сохранения и безопасности музейных предметов, музейных коллекций</w:t>
      </w:r>
      <w:r>
        <w:rPr>
          <w:rFonts w:ascii="Times New Roman" w:hAnsi="Times New Roman"/>
          <w:sz w:val="28"/>
          <w:szCs w:val="28"/>
        </w:rPr>
        <w:t>;</w:t>
      </w:r>
    </w:p>
    <w:p w:rsidR="00455903" w:rsidRDefault="00455903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A7401">
        <w:rPr>
          <w:rFonts w:ascii="Times New Roman" w:hAnsi="Times New Roman"/>
          <w:sz w:val="28"/>
          <w:szCs w:val="28"/>
        </w:rPr>
        <w:t>оздание экспозиций (выставок) музеев, организация выездных выст</w:t>
      </w:r>
      <w:r w:rsidRPr="000A7401">
        <w:rPr>
          <w:rFonts w:ascii="Times New Roman" w:hAnsi="Times New Roman"/>
          <w:sz w:val="28"/>
          <w:szCs w:val="28"/>
        </w:rPr>
        <w:t>а</w:t>
      </w:r>
      <w:r w:rsidRPr="000A7401">
        <w:rPr>
          <w:rFonts w:ascii="Times New Roman" w:hAnsi="Times New Roman"/>
          <w:sz w:val="28"/>
          <w:szCs w:val="28"/>
        </w:rPr>
        <w:t>вок</w:t>
      </w:r>
      <w:r>
        <w:rPr>
          <w:rFonts w:ascii="Times New Roman" w:hAnsi="Times New Roman"/>
          <w:sz w:val="28"/>
          <w:szCs w:val="28"/>
        </w:rPr>
        <w:t>.</w:t>
      </w:r>
    </w:p>
    <w:p w:rsidR="009B2617" w:rsidRPr="00162394" w:rsidRDefault="009B2617" w:rsidP="009B2617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 </w:t>
      </w:r>
      <w:r w:rsidRPr="00162394">
        <w:rPr>
          <w:rFonts w:ascii="Times New Roman" w:hAnsi="Times New Roman"/>
          <w:sz w:val="28"/>
          <w:szCs w:val="28"/>
        </w:rPr>
        <w:t>В рамках отдельного мероприятия «</w:t>
      </w:r>
      <w:r>
        <w:rPr>
          <w:rFonts w:ascii="Times New Roman" w:hAnsi="Times New Roman"/>
          <w:sz w:val="28"/>
          <w:szCs w:val="28"/>
        </w:rPr>
        <w:t>М</w:t>
      </w:r>
      <w:r w:rsidRPr="00162394">
        <w:rPr>
          <w:rFonts w:ascii="Times New Roman" w:hAnsi="Times New Roman"/>
          <w:sz w:val="28"/>
          <w:szCs w:val="28"/>
        </w:rPr>
        <w:t>одернизация библиотек в части комплектования книжных фондов библиотек муниципальных образ</w:t>
      </w:r>
      <w:r w:rsidRPr="00162394">
        <w:rPr>
          <w:rFonts w:ascii="Times New Roman" w:hAnsi="Times New Roman"/>
          <w:sz w:val="28"/>
          <w:szCs w:val="28"/>
        </w:rPr>
        <w:t>о</w:t>
      </w:r>
      <w:r w:rsidRPr="00162394">
        <w:rPr>
          <w:rFonts w:ascii="Times New Roman" w:hAnsi="Times New Roman"/>
          <w:sz w:val="28"/>
          <w:szCs w:val="28"/>
        </w:rPr>
        <w:t>ваний и государственных общедоступных библиотек субъектов Российской Федерации государственной программы Кировской области</w:t>
      </w:r>
      <w:r>
        <w:rPr>
          <w:rFonts w:ascii="Times New Roman" w:hAnsi="Times New Roman"/>
          <w:sz w:val="28"/>
          <w:szCs w:val="28"/>
        </w:rPr>
        <w:t xml:space="preserve"> «Развитие кул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туры»</w:t>
      </w:r>
      <w:r w:rsidRPr="00162394">
        <w:rPr>
          <w:rFonts w:ascii="Times New Roman" w:hAnsi="Times New Roman"/>
          <w:sz w:val="28"/>
          <w:szCs w:val="28"/>
        </w:rPr>
        <w:t xml:space="preserve">» будет обеспечиваться </w:t>
      </w:r>
      <w:r>
        <w:rPr>
          <w:rFonts w:ascii="Times New Roman" w:hAnsi="Times New Roman"/>
          <w:sz w:val="28"/>
          <w:szCs w:val="28"/>
        </w:rPr>
        <w:t xml:space="preserve">поддержка библиотек в части комплектования книжных фондов муниципальных общедоступных библиотек </w:t>
      </w:r>
      <w:r w:rsidRPr="00162394">
        <w:rPr>
          <w:rFonts w:ascii="Times New Roman" w:hAnsi="Times New Roman"/>
          <w:sz w:val="28"/>
          <w:szCs w:val="28"/>
        </w:rPr>
        <w:t xml:space="preserve"> города Вя</w:t>
      </w:r>
      <w:r w:rsidRPr="00162394">
        <w:rPr>
          <w:rFonts w:ascii="Times New Roman" w:hAnsi="Times New Roman"/>
          <w:sz w:val="28"/>
          <w:szCs w:val="28"/>
        </w:rPr>
        <w:t>т</w:t>
      </w:r>
      <w:r w:rsidRPr="00162394">
        <w:rPr>
          <w:rFonts w:ascii="Times New Roman" w:hAnsi="Times New Roman"/>
          <w:sz w:val="28"/>
          <w:szCs w:val="28"/>
        </w:rPr>
        <w:t>ские Поляны, а также будет осуществляться:</w:t>
      </w:r>
    </w:p>
    <w:p w:rsidR="00FD4BF1" w:rsidRDefault="009B2617" w:rsidP="00FD4BF1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087607">
        <w:rPr>
          <w:rFonts w:ascii="Times New Roman" w:hAnsi="Times New Roman"/>
          <w:sz w:val="28"/>
          <w:szCs w:val="28"/>
        </w:rPr>
        <w:t>оступлени</w:t>
      </w:r>
      <w:r>
        <w:rPr>
          <w:rFonts w:ascii="Times New Roman" w:hAnsi="Times New Roman"/>
          <w:sz w:val="28"/>
          <w:szCs w:val="28"/>
        </w:rPr>
        <w:t>я</w:t>
      </w:r>
      <w:r w:rsidRPr="00087607">
        <w:rPr>
          <w:rFonts w:ascii="Times New Roman" w:hAnsi="Times New Roman"/>
          <w:sz w:val="28"/>
          <w:szCs w:val="28"/>
        </w:rPr>
        <w:t xml:space="preserve"> в фонды библиотек города Вятские Поляны за чет средств государственной поддержки</w:t>
      </w:r>
      <w:r w:rsidR="00FD4BF1">
        <w:rPr>
          <w:rFonts w:ascii="Times New Roman" w:hAnsi="Times New Roman"/>
          <w:sz w:val="28"/>
          <w:szCs w:val="28"/>
        </w:rPr>
        <w:t>.</w:t>
      </w:r>
    </w:p>
    <w:p w:rsidR="00681280" w:rsidRPr="00FD4BF1" w:rsidRDefault="007554A7" w:rsidP="00FD4BF1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FD4BF1">
        <w:rPr>
          <w:rFonts w:ascii="Times New Roman" w:hAnsi="Times New Roman"/>
          <w:sz w:val="28"/>
          <w:szCs w:val="28"/>
        </w:rPr>
        <w:t xml:space="preserve">3.2. </w:t>
      </w:r>
      <w:r w:rsidR="00E626C5" w:rsidRPr="00FD4BF1">
        <w:rPr>
          <w:rFonts w:ascii="Times New Roman" w:hAnsi="Times New Roman"/>
          <w:sz w:val="28"/>
          <w:szCs w:val="28"/>
        </w:rPr>
        <w:t>Для р</w:t>
      </w:r>
      <w:r w:rsidRPr="00FD4BF1">
        <w:rPr>
          <w:rFonts w:ascii="Times New Roman" w:hAnsi="Times New Roman"/>
          <w:sz w:val="28"/>
          <w:szCs w:val="28"/>
        </w:rPr>
        <w:t>ешени</w:t>
      </w:r>
      <w:r w:rsidR="00E626C5" w:rsidRPr="00FD4BF1">
        <w:rPr>
          <w:rFonts w:ascii="Times New Roman" w:hAnsi="Times New Roman"/>
          <w:sz w:val="28"/>
          <w:szCs w:val="28"/>
        </w:rPr>
        <w:t>я</w:t>
      </w:r>
      <w:r w:rsidRPr="00FD4BF1">
        <w:rPr>
          <w:rFonts w:ascii="Times New Roman" w:hAnsi="Times New Roman"/>
          <w:sz w:val="28"/>
          <w:szCs w:val="28"/>
        </w:rPr>
        <w:t xml:space="preserve"> задачи «Обеспечение сохранности и использования объектов культурного наследия» </w:t>
      </w:r>
      <w:r w:rsidR="00681280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направлена реализация отдельного мер</w:t>
      </w:r>
      <w:r w:rsidR="00681280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681280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приятия "</w:t>
      </w:r>
      <w:r w:rsidR="002246D5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681280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оздание условий доступа населения к культурным, историческим ценностям путем популяризации объектов культурного наследия (памятн</w:t>
      </w:r>
      <w:r w:rsidR="00681280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681280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ков истории и культуры)".</w:t>
      </w:r>
    </w:p>
    <w:p w:rsidR="00161B4E" w:rsidRPr="00681280" w:rsidRDefault="00681280" w:rsidP="006812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отдельного мероприятия будут осуществляться</w:t>
      </w:r>
      <w:r w:rsidR="00421C4C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сохранения и использования объектов культурного наследия, расположенных на территории города Вятские Поляны.</w:t>
      </w:r>
    </w:p>
    <w:p w:rsidR="00F12841" w:rsidRPr="00FD4BF1" w:rsidRDefault="00161B4E" w:rsidP="00EA4B4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4BF1">
        <w:rPr>
          <w:rFonts w:ascii="Times New Roman" w:hAnsi="Times New Roman"/>
          <w:sz w:val="28"/>
          <w:szCs w:val="28"/>
        </w:rPr>
        <w:t xml:space="preserve">3.3. </w:t>
      </w:r>
      <w:r w:rsidR="00F12841" w:rsidRPr="00FD4BF1">
        <w:rPr>
          <w:rFonts w:ascii="Times New Roman" w:hAnsi="Times New Roman"/>
          <w:sz w:val="28"/>
          <w:szCs w:val="28"/>
        </w:rPr>
        <w:t xml:space="preserve">На </w:t>
      </w:r>
      <w:r w:rsidR="00E626C5" w:rsidRPr="00FD4BF1">
        <w:rPr>
          <w:rFonts w:ascii="Times New Roman" w:hAnsi="Times New Roman"/>
          <w:sz w:val="28"/>
          <w:szCs w:val="28"/>
        </w:rPr>
        <w:t>р</w:t>
      </w:r>
      <w:r w:rsidRPr="00FD4BF1">
        <w:rPr>
          <w:rFonts w:ascii="Times New Roman" w:hAnsi="Times New Roman"/>
          <w:sz w:val="28"/>
          <w:szCs w:val="28"/>
        </w:rPr>
        <w:t>ешени</w:t>
      </w:r>
      <w:r w:rsidR="00F12841" w:rsidRPr="00FD4BF1">
        <w:rPr>
          <w:rFonts w:ascii="Times New Roman" w:hAnsi="Times New Roman"/>
          <w:sz w:val="28"/>
          <w:szCs w:val="28"/>
        </w:rPr>
        <w:t>е</w:t>
      </w:r>
      <w:r w:rsidRPr="00FD4BF1">
        <w:rPr>
          <w:rFonts w:ascii="Times New Roman" w:hAnsi="Times New Roman"/>
          <w:sz w:val="28"/>
          <w:szCs w:val="28"/>
        </w:rPr>
        <w:t xml:space="preserve"> задачи «Модернизация недвижимого имущества учре</w:t>
      </w:r>
      <w:r w:rsidRPr="00FD4BF1">
        <w:rPr>
          <w:rFonts w:ascii="Times New Roman" w:hAnsi="Times New Roman"/>
          <w:sz w:val="28"/>
          <w:szCs w:val="28"/>
        </w:rPr>
        <w:t>ж</w:t>
      </w:r>
      <w:r w:rsidRPr="00FD4BF1">
        <w:rPr>
          <w:rFonts w:ascii="Times New Roman" w:hAnsi="Times New Roman"/>
          <w:sz w:val="28"/>
          <w:szCs w:val="28"/>
        </w:rPr>
        <w:t>дени</w:t>
      </w:r>
      <w:r w:rsidR="00F12841" w:rsidRPr="00FD4BF1">
        <w:rPr>
          <w:rFonts w:ascii="Times New Roman" w:hAnsi="Times New Roman"/>
          <w:sz w:val="28"/>
          <w:szCs w:val="28"/>
        </w:rPr>
        <w:t>й культуры» направлена реализация отдельного мероприятия</w:t>
      </w:r>
      <w:r w:rsidR="00681280" w:rsidRPr="00FD4BF1">
        <w:rPr>
          <w:rFonts w:ascii="Times New Roman" w:hAnsi="Times New Roman"/>
          <w:sz w:val="28"/>
          <w:szCs w:val="28"/>
        </w:rPr>
        <w:t xml:space="preserve"> «О</w:t>
      </w:r>
      <w:r w:rsidR="00F12841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бесп</w:t>
      </w:r>
      <w:r w:rsidR="00F12841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F12841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чение развития и укрепления материально- технической базы муниципал</w:t>
      </w:r>
      <w:r w:rsidR="00F12841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="00F12841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ных учреждений культур</w:t>
      </w:r>
      <w:proofErr w:type="gramStart"/>
      <w:r w:rsidR="00F12841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ы-</w:t>
      </w:r>
      <w:proofErr w:type="gramEnd"/>
      <w:r w:rsidR="00F12841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техническое оснащение музеев</w:t>
      </w:r>
      <w:r w:rsidR="00681280" w:rsidRPr="00FD4BF1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161B4E" w:rsidRDefault="00F12841" w:rsidP="00681280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FD4BF1">
        <w:rPr>
          <w:rFonts w:ascii="Times New Roman" w:hAnsi="Times New Roman"/>
          <w:sz w:val="28"/>
          <w:szCs w:val="28"/>
        </w:rPr>
        <w:t xml:space="preserve">В рамках отдельного мероприятия будет </w:t>
      </w:r>
      <w:r w:rsidR="00681280" w:rsidRPr="00FD4BF1">
        <w:rPr>
          <w:rFonts w:ascii="Times New Roman" w:hAnsi="Times New Roman"/>
          <w:sz w:val="28"/>
          <w:szCs w:val="28"/>
        </w:rPr>
        <w:t xml:space="preserve">осуществляться </w:t>
      </w:r>
      <w:r w:rsidRPr="00FD4BF1">
        <w:rPr>
          <w:rFonts w:ascii="Times New Roman" w:hAnsi="Times New Roman"/>
          <w:sz w:val="28"/>
          <w:szCs w:val="28"/>
        </w:rPr>
        <w:t xml:space="preserve">техническое оснащение музеев </w:t>
      </w:r>
      <w:r w:rsidR="00A423E8" w:rsidRPr="00FD4BF1">
        <w:rPr>
          <w:rFonts w:ascii="Times New Roman" w:hAnsi="Times New Roman"/>
          <w:sz w:val="28"/>
          <w:szCs w:val="28"/>
        </w:rPr>
        <w:t xml:space="preserve">города Вятские Поляны </w:t>
      </w:r>
      <w:r w:rsidRPr="00FD4BF1">
        <w:rPr>
          <w:rFonts w:ascii="Times New Roman" w:hAnsi="Times New Roman"/>
          <w:sz w:val="28"/>
          <w:szCs w:val="28"/>
        </w:rPr>
        <w:t>в части приобретение оборудов</w:t>
      </w:r>
      <w:r w:rsidRPr="00FD4BF1">
        <w:rPr>
          <w:rFonts w:ascii="Times New Roman" w:hAnsi="Times New Roman"/>
          <w:sz w:val="28"/>
          <w:szCs w:val="28"/>
        </w:rPr>
        <w:t>а</w:t>
      </w:r>
      <w:r w:rsidRPr="00FD4BF1">
        <w:rPr>
          <w:rFonts w:ascii="Times New Roman" w:hAnsi="Times New Roman"/>
          <w:sz w:val="28"/>
          <w:szCs w:val="28"/>
        </w:rPr>
        <w:t>ния и технических средств</w:t>
      </w:r>
      <w:r w:rsidR="00681280" w:rsidRPr="00FD4BF1">
        <w:rPr>
          <w:rFonts w:ascii="Times New Roman" w:hAnsi="Times New Roman"/>
          <w:sz w:val="28"/>
          <w:szCs w:val="28"/>
        </w:rPr>
        <w:t>.</w:t>
      </w:r>
    </w:p>
    <w:p w:rsidR="002A3CA9" w:rsidRPr="00555E15" w:rsidRDefault="00A17E33" w:rsidP="00EA4B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Д</w:t>
      </w:r>
      <w:r w:rsidR="002A3CA9" w:rsidRPr="00E9643D">
        <w:rPr>
          <w:rFonts w:ascii="Times New Roman" w:hAnsi="Times New Roman" w:cs="Times New Roman"/>
          <w:sz w:val="28"/>
          <w:szCs w:val="28"/>
        </w:rPr>
        <w:t xml:space="preserve">остижение цели и решение задач </w:t>
      </w:r>
      <w:r w:rsidR="00305D46" w:rsidRPr="00E9643D">
        <w:rPr>
          <w:rFonts w:ascii="Times New Roman" w:hAnsi="Times New Roman" w:cs="Times New Roman"/>
          <w:sz w:val="28"/>
          <w:szCs w:val="28"/>
        </w:rPr>
        <w:t>Под</w:t>
      </w:r>
      <w:r w:rsidR="002A3CA9" w:rsidRPr="00E9643D">
        <w:rPr>
          <w:rFonts w:ascii="Times New Roman" w:hAnsi="Times New Roman" w:cs="Times New Roman"/>
          <w:sz w:val="28"/>
          <w:szCs w:val="28"/>
        </w:rPr>
        <w:t xml:space="preserve">программы осуществляется путем скоординированного выполнения вышеуказанных </w:t>
      </w:r>
      <w:r w:rsidRPr="00E9643D">
        <w:rPr>
          <w:rFonts w:ascii="Times New Roman" w:hAnsi="Times New Roman" w:cs="Times New Roman"/>
          <w:sz w:val="28"/>
          <w:szCs w:val="28"/>
        </w:rPr>
        <w:t>программных меропри</w:t>
      </w:r>
      <w:r w:rsidRPr="00E9643D">
        <w:rPr>
          <w:rFonts w:ascii="Times New Roman" w:hAnsi="Times New Roman" w:cs="Times New Roman"/>
          <w:sz w:val="28"/>
          <w:szCs w:val="28"/>
        </w:rPr>
        <w:t>я</w:t>
      </w:r>
      <w:r w:rsidRPr="00E9643D">
        <w:rPr>
          <w:rFonts w:ascii="Times New Roman" w:hAnsi="Times New Roman" w:cs="Times New Roman"/>
          <w:sz w:val="28"/>
          <w:szCs w:val="28"/>
        </w:rPr>
        <w:t>тий</w:t>
      </w:r>
      <w:r w:rsidR="002A3CA9" w:rsidRPr="00E9643D">
        <w:rPr>
          <w:rFonts w:ascii="Times New Roman" w:hAnsi="Times New Roman" w:cs="Times New Roman"/>
          <w:sz w:val="28"/>
          <w:szCs w:val="28"/>
        </w:rPr>
        <w:t>.</w:t>
      </w:r>
    </w:p>
    <w:p w:rsidR="002A3CA9" w:rsidRPr="00555E15" w:rsidRDefault="002A3CA9" w:rsidP="00EA4B4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2A3CA9" w:rsidRPr="00E9643D" w:rsidRDefault="002A3CA9" w:rsidP="00EA4B45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0" w:firstLine="284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 xml:space="preserve">Ресурсное обеспечение </w:t>
      </w:r>
      <w:r w:rsidR="00A74990" w:rsidRPr="00E9643D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E9643D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2A3CA9" w:rsidRPr="00E9643D" w:rsidRDefault="002A3CA9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</w:t>
      </w:r>
      <w:r w:rsidR="00A74990" w:rsidRPr="00E9643D">
        <w:rPr>
          <w:rFonts w:ascii="Times New Roman" w:hAnsi="Times New Roman" w:cs="Times New Roman"/>
          <w:sz w:val="28"/>
          <w:szCs w:val="28"/>
        </w:rPr>
        <w:t>Под</w:t>
      </w:r>
      <w:r w:rsidRPr="00E9643D">
        <w:rPr>
          <w:rFonts w:ascii="Times New Roman" w:hAnsi="Times New Roman" w:cs="Times New Roman"/>
          <w:sz w:val="28"/>
          <w:szCs w:val="28"/>
        </w:rPr>
        <w:t xml:space="preserve">программы осуществляется за счет средств </w:t>
      </w:r>
      <w:r w:rsidR="00A17E33" w:rsidRPr="00E9643D">
        <w:rPr>
          <w:rFonts w:ascii="Times New Roman" w:hAnsi="Times New Roman" w:cs="Times New Roman"/>
          <w:sz w:val="28"/>
          <w:szCs w:val="28"/>
        </w:rPr>
        <w:t xml:space="preserve">городского бюджета </w:t>
      </w:r>
      <w:r w:rsidR="00A74990" w:rsidRPr="00E9643D">
        <w:rPr>
          <w:rFonts w:ascii="Times New Roman" w:hAnsi="Times New Roman" w:cs="Times New Roman"/>
          <w:sz w:val="28"/>
          <w:szCs w:val="28"/>
        </w:rPr>
        <w:t>и софина</w:t>
      </w:r>
      <w:r w:rsidR="00BA4E16" w:rsidRPr="00E9643D">
        <w:rPr>
          <w:rFonts w:ascii="Times New Roman" w:hAnsi="Times New Roman" w:cs="Times New Roman"/>
          <w:sz w:val="28"/>
          <w:szCs w:val="28"/>
        </w:rPr>
        <w:t>н</w:t>
      </w:r>
      <w:r w:rsidR="00A74990" w:rsidRPr="00E9643D">
        <w:rPr>
          <w:rFonts w:ascii="Times New Roman" w:hAnsi="Times New Roman" w:cs="Times New Roman"/>
          <w:sz w:val="28"/>
          <w:szCs w:val="28"/>
        </w:rPr>
        <w:t>сирования федерального и обл</w:t>
      </w:r>
      <w:r w:rsidR="00A74990" w:rsidRPr="00E9643D">
        <w:rPr>
          <w:rFonts w:ascii="Times New Roman" w:hAnsi="Times New Roman" w:cs="Times New Roman"/>
          <w:sz w:val="28"/>
          <w:szCs w:val="28"/>
        </w:rPr>
        <w:t>а</w:t>
      </w:r>
      <w:r w:rsidR="00A74990" w:rsidRPr="00E9643D">
        <w:rPr>
          <w:rFonts w:ascii="Times New Roman" w:hAnsi="Times New Roman" w:cs="Times New Roman"/>
          <w:sz w:val="28"/>
          <w:szCs w:val="28"/>
        </w:rPr>
        <w:t>стного</w:t>
      </w:r>
      <w:r w:rsidRPr="00E9643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74990" w:rsidRPr="00E9643D">
        <w:rPr>
          <w:rFonts w:ascii="Times New Roman" w:hAnsi="Times New Roman" w:cs="Times New Roman"/>
          <w:sz w:val="28"/>
          <w:szCs w:val="28"/>
        </w:rPr>
        <w:t>ов</w:t>
      </w:r>
      <w:r w:rsidRPr="00E9643D">
        <w:rPr>
          <w:rFonts w:ascii="Times New Roman" w:hAnsi="Times New Roman" w:cs="Times New Roman"/>
          <w:sz w:val="28"/>
          <w:szCs w:val="28"/>
        </w:rPr>
        <w:t>, передаваемых в форме субсидий, иных межбюджетных трансфертов бюджету муниципального образования городского округа город Вятские Поляны Кировской об</w:t>
      </w:r>
      <w:r w:rsidR="00A74990" w:rsidRPr="00E9643D">
        <w:rPr>
          <w:rFonts w:ascii="Times New Roman" w:hAnsi="Times New Roman" w:cs="Times New Roman"/>
          <w:sz w:val="28"/>
          <w:szCs w:val="28"/>
        </w:rPr>
        <w:t>ласти, а также привлечения средств внебю</w:t>
      </w:r>
      <w:r w:rsidR="00A74990" w:rsidRPr="00E9643D">
        <w:rPr>
          <w:rFonts w:ascii="Times New Roman" w:hAnsi="Times New Roman" w:cs="Times New Roman"/>
          <w:sz w:val="28"/>
          <w:szCs w:val="28"/>
        </w:rPr>
        <w:t>д</w:t>
      </w:r>
      <w:r w:rsidR="00A74990" w:rsidRPr="00E9643D">
        <w:rPr>
          <w:rFonts w:ascii="Times New Roman" w:hAnsi="Times New Roman" w:cs="Times New Roman"/>
          <w:sz w:val="28"/>
          <w:szCs w:val="28"/>
        </w:rPr>
        <w:t>жетных источников</w:t>
      </w:r>
      <w:r w:rsidRPr="00E9643D">
        <w:rPr>
          <w:rFonts w:ascii="Times New Roman" w:hAnsi="Times New Roman" w:cs="Times New Roman"/>
          <w:sz w:val="28"/>
          <w:szCs w:val="28"/>
        </w:rPr>
        <w:t>.</w:t>
      </w:r>
    </w:p>
    <w:p w:rsidR="002A3CA9" w:rsidRPr="00E9643D" w:rsidRDefault="002A3CA9" w:rsidP="00EA4B45">
      <w:pPr>
        <w:pStyle w:val="ConsPlusCel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</w:t>
      </w:r>
      <w:r w:rsidR="00FD4BF1">
        <w:rPr>
          <w:rFonts w:ascii="Times New Roman" w:hAnsi="Times New Roman" w:cs="Times New Roman"/>
          <w:sz w:val="28"/>
          <w:szCs w:val="28"/>
        </w:rPr>
        <w:t>под</w:t>
      </w:r>
      <w:r w:rsidRPr="00E9643D">
        <w:rPr>
          <w:rFonts w:ascii="Times New Roman" w:hAnsi="Times New Roman" w:cs="Times New Roman"/>
          <w:sz w:val="28"/>
          <w:szCs w:val="28"/>
        </w:rPr>
        <w:t xml:space="preserve">программы – </w:t>
      </w:r>
      <w:r w:rsidR="00507542">
        <w:rPr>
          <w:rFonts w:ascii="Times New Roman" w:hAnsi="Times New Roman" w:cs="Times New Roman"/>
          <w:sz w:val="28"/>
          <w:szCs w:val="28"/>
        </w:rPr>
        <w:t>У</w:t>
      </w:r>
      <w:r w:rsidRPr="00E9643D">
        <w:rPr>
          <w:rFonts w:ascii="Times New Roman" w:hAnsi="Times New Roman" w:cs="Times New Roman"/>
          <w:sz w:val="28"/>
          <w:szCs w:val="28"/>
        </w:rPr>
        <w:t>правл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 xml:space="preserve">ние социальной политики администрации города Вятские Поляны. </w:t>
      </w:r>
    </w:p>
    <w:p w:rsidR="00286122" w:rsidRPr="00286122" w:rsidRDefault="00423C59" w:rsidP="00286122">
      <w:pPr>
        <w:spacing w:after="0" w:line="360" w:lineRule="auto"/>
        <w:ind w:firstLine="567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286122">
        <w:rPr>
          <w:rFonts w:ascii="Times New Roman" w:eastAsia="Calibri" w:hAnsi="Times New Roman"/>
          <w:spacing w:val="-4"/>
          <w:sz w:val="28"/>
          <w:szCs w:val="28"/>
        </w:rPr>
        <w:lastRenderedPageBreak/>
        <w:t>Общая сумма на реализацию Подпрограммы за счет всех источников ф</w:t>
      </w:r>
      <w:r w:rsidRPr="00286122">
        <w:rPr>
          <w:rFonts w:ascii="Times New Roman" w:eastAsia="Calibri" w:hAnsi="Times New Roman"/>
          <w:spacing w:val="-4"/>
          <w:sz w:val="28"/>
          <w:szCs w:val="28"/>
        </w:rPr>
        <w:t>и</w:t>
      </w:r>
      <w:r w:rsidRPr="00286122">
        <w:rPr>
          <w:rFonts w:ascii="Times New Roman" w:eastAsia="Calibri" w:hAnsi="Times New Roman"/>
          <w:spacing w:val="-4"/>
          <w:sz w:val="28"/>
          <w:szCs w:val="28"/>
        </w:rPr>
        <w:t xml:space="preserve">нансирования составит </w:t>
      </w:r>
      <w:r w:rsidR="00286122" w:rsidRPr="00286122">
        <w:rPr>
          <w:rFonts w:ascii="Times New Roman" w:eastAsia="Calibri" w:hAnsi="Times New Roman"/>
          <w:b/>
          <w:spacing w:val="-4"/>
          <w:sz w:val="28"/>
          <w:szCs w:val="28"/>
        </w:rPr>
        <w:t>108826,10</w:t>
      </w:r>
      <w:r w:rsidR="00286122" w:rsidRPr="00286122">
        <w:rPr>
          <w:rFonts w:ascii="Times New Roman" w:eastAsia="Calibri" w:hAnsi="Times New Roman"/>
          <w:spacing w:val="-4"/>
          <w:sz w:val="28"/>
          <w:szCs w:val="28"/>
        </w:rPr>
        <w:t xml:space="preserve"> тыс. рублей, в том числе:</w:t>
      </w:r>
    </w:p>
    <w:p w:rsidR="00076803" w:rsidRPr="00076803" w:rsidRDefault="00076803" w:rsidP="00076803">
      <w:pPr>
        <w:spacing w:after="0" w:line="360" w:lineRule="auto"/>
        <w:ind w:firstLine="567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076803">
        <w:rPr>
          <w:rFonts w:ascii="Times New Roman" w:eastAsia="Calibri" w:hAnsi="Times New Roman"/>
          <w:spacing w:val="-4"/>
          <w:sz w:val="28"/>
          <w:szCs w:val="28"/>
        </w:rPr>
        <w:t>за счет средств федерального бюджета 2370,05 тыс. рублей;</w:t>
      </w:r>
    </w:p>
    <w:p w:rsidR="00076803" w:rsidRPr="00076803" w:rsidRDefault="00076803" w:rsidP="00076803">
      <w:pPr>
        <w:spacing w:after="0" w:line="360" w:lineRule="auto"/>
        <w:ind w:firstLine="567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076803">
        <w:rPr>
          <w:rFonts w:ascii="Times New Roman" w:eastAsia="Calibri" w:hAnsi="Times New Roman"/>
          <w:spacing w:val="-4"/>
          <w:sz w:val="28"/>
          <w:szCs w:val="28"/>
        </w:rPr>
        <w:t>за счет средств областного бюджета 19963,85 тыс. рублей;</w:t>
      </w:r>
    </w:p>
    <w:p w:rsidR="00286122" w:rsidRPr="00076803" w:rsidRDefault="00286122" w:rsidP="0007680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076803">
        <w:rPr>
          <w:rFonts w:ascii="Times New Roman" w:eastAsia="Calibri" w:hAnsi="Times New Roman"/>
          <w:spacing w:val="-4"/>
          <w:sz w:val="28"/>
          <w:szCs w:val="28"/>
        </w:rPr>
        <w:t>за счет средств городского бюджета 86492,20 тыс. рублей.</w:t>
      </w:r>
    </w:p>
    <w:p w:rsidR="002A3CA9" w:rsidRPr="00E9643D" w:rsidRDefault="002A3CA9" w:rsidP="00620C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Объемы финансирования </w:t>
      </w:r>
      <w:r w:rsidR="00A74990" w:rsidRPr="00E9643D">
        <w:rPr>
          <w:rFonts w:ascii="Times New Roman" w:hAnsi="Times New Roman" w:cs="Times New Roman"/>
          <w:sz w:val="28"/>
          <w:szCs w:val="28"/>
        </w:rPr>
        <w:t>Под</w:t>
      </w:r>
      <w:r w:rsidRPr="00E9643D">
        <w:rPr>
          <w:rFonts w:ascii="Times New Roman" w:hAnsi="Times New Roman" w:cs="Times New Roman"/>
          <w:sz w:val="28"/>
          <w:szCs w:val="28"/>
        </w:rPr>
        <w:t>программы уточняются ежегодно при формировании бюджета на очередной финансовый год и плановый период.</w:t>
      </w:r>
    </w:p>
    <w:p w:rsidR="004B23AA" w:rsidRPr="00E9643D" w:rsidRDefault="009B5473" w:rsidP="00620C2F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Pr="00333B55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 xml:space="preserve">«Наследие» </w:t>
      </w:r>
      <w:r w:rsidRPr="003C387F">
        <w:rPr>
          <w:rFonts w:ascii="Times New Roman" w:hAnsi="Times New Roman"/>
          <w:sz w:val="28"/>
          <w:szCs w:val="28"/>
        </w:rPr>
        <w:t>представлено в пр</w:t>
      </w:r>
      <w:r w:rsidRPr="003C387F">
        <w:rPr>
          <w:rFonts w:ascii="Times New Roman" w:hAnsi="Times New Roman"/>
          <w:sz w:val="28"/>
          <w:szCs w:val="28"/>
        </w:rPr>
        <w:t>и</w:t>
      </w:r>
      <w:r w:rsidRPr="003C387F">
        <w:rPr>
          <w:rFonts w:ascii="Times New Roman" w:hAnsi="Times New Roman"/>
          <w:sz w:val="28"/>
          <w:szCs w:val="28"/>
        </w:rPr>
        <w:t>ложении № 3</w:t>
      </w:r>
      <w:r w:rsidR="00FD4BF1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3C387F">
        <w:rPr>
          <w:rFonts w:ascii="Times New Roman" w:hAnsi="Times New Roman"/>
          <w:sz w:val="28"/>
          <w:szCs w:val="28"/>
        </w:rPr>
        <w:t>.</w:t>
      </w:r>
    </w:p>
    <w:p w:rsidR="009B5473" w:rsidRDefault="009B5473" w:rsidP="00620C2F">
      <w:pPr>
        <w:autoSpaceDE w:val="0"/>
        <w:autoSpaceDN w:val="0"/>
        <w:adjustRightInd w:val="0"/>
        <w:spacing w:after="0" w:line="360" w:lineRule="auto"/>
        <w:ind w:left="993" w:hanging="284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50DC6" w:rsidRPr="00E9643D" w:rsidRDefault="004D3999" w:rsidP="00620C2F">
      <w:pPr>
        <w:autoSpaceDE w:val="0"/>
        <w:autoSpaceDN w:val="0"/>
        <w:adjustRightInd w:val="0"/>
        <w:spacing w:after="0" w:line="360" w:lineRule="auto"/>
        <w:ind w:left="993" w:hanging="284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A3CA9" w:rsidRPr="00E9643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50DC6" w:rsidRPr="00E9643D">
        <w:rPr>
          <w:rFonts w:ascii="Times New Roman" w:hAnsi="Times New Roman" w:cs="Times New Roman"/>
          <w:b/>
          <w:bCs/>
          <w:sz w:val="28"/>
          <w:szCs w:val="28"/>
        </w:rPr>
        <w:t>Анализ рисков</w:t>
      </w:r>
      <w:r w:rsidR="00555E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0DC6" w:rsidRPr="00E9643D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="0054047C" w:rsidRPr="00E9643D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="00150DC6" w:rsidRPr="00E9643D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555E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0DC6" w:rsidRPr="00E9643D">
        <w:rPr>
          <w:rFonts w:ascii="Times New Roman" w:hAnsi="Times New Roman" w:cs="Times New Roman"/>
          <w:b/>
          <w:bCs/>
          <w:sz w:val="28"/>
          <w:szCs w:val="28"/>
        </w:rPr>
        <w:t>и описание мер управления рисками</w:t>
      </w:r>
    </w:p>
    <w:p w:rsidR="00A74990" w:rsidRPr="00E9643D" w:rsidRDefault="00A74990" w:rsidP="00620C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К наиболее серьезным рискам реализации </w:t>
      </w:r>
      <w:r w:rsidR="00FD4BF1">
        <w:rPr>
          <w:rFonts w:ascii="Times New Roman" w:hAnsi="Times New Roman" w:cs="Times New Roman"/>
          <w:sz w:val="28"/>
          <w:szCs w:val="28"/>
        </w:rPr>
        <w:t>Подп</w:t>
      </w:r>
      <w:r w:rsidRPr="00E9643D">
        <w:rPr>
          <w:rFonts w:ascii="Times New Roman" w:hAnsi="Times New Roman" w:cs="Times New Roman"/>
          <w:sz w:val="28"/>
          <w:szCs w:val="28"/>
        </w:rPr>
        <w:t>рограммы можно отн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сти такие внешние риски, как изменение федерального законодательства в части перераспределения полномочий между Российской Федерацией, суб</w:t>
      </w:r>
      <w:r w:rsidRPr="00E9643D">
        <w:rPr>
          <w:rFonts w:ascii="Times New Roman" w:hAnsi="Times New Roman" w:cs="Times New Roman"/>
          <w:sz w:val="28"/>
          <w:szCs w:val="28"/>
        </w:rPr>
        <w:t>ъ</w:t>
      </w:r>
      <w:r w:rsidRPr="00E9643D">
        <w:rPr>
          <w:rFonts w:ascii="Times New Roman" w:hAnsi="Times New Roman" w:cs="Times New Roman"/>
          <w:sz w:val="28"/>
          <w:szCs w:val="28"/>
        </w:rPr>
        <w:t>ектами Российской Федерации и органами местного самоуправления. Вну</w:t>
      </w:r>
      <w:r w:rsidRPr="00E9643D">
        <w:rPr>
          <w:rFonts w:ascii="Times New Roman" w:hAnsi="Times New Roman" w:cs="Times New Roman"/>
          <w:sz w:val="28"/>
          <w:szCs w:val="28"/>
        </w:rPr>
        <w:t>т</w:t>
      </w:r>
      <w:r w:rsidRPr="00E9643D">
        <w:rPr>
          <w:rFonts w:ascii="Times New Roman" w:hAnsi="Times New Roman" w:cs="Times New Roman"/>
          <w:sz w:val="28"/>
          <w:szCs w:val="28"/>
        </w:rPr>
        <w:t xml:space="preserve">ренним риском реализации </w:t>
      </w:r>
      <w:r w:rsidR="00FD4BF1">
        <w:rPr>
          <w:rFonts w:ascii="Times New Roman" w:hAnsi="Times New Roman" w:cs="Times New Roman"/>
          <w:sz w:val="28"/>
          <w:szCs w:val="28"/>
        </w:rPr>
        <w:t>Подп</w:t>
      </w:r>
      <w:r w:rsidR="00FD4BF1" w:rsidRPr="00E9643D">
        <w:rPr>
          <w:rFonts w:ascii="Times New Roman" w:hAnsi="Times New Roman" w:cs="Times New Roman"/>
          <w:sz w:val="28"/>
          <w:szCs w:val="28"/>
        </w:rPr>
        <w:t>рограммы</w:t>
      </w:r>
      <w:r w:rsidRPr="00E9643D">
        <w:rPr>
          <w:rFonts w:ascii="Times New Roman" w:hAnsi="Times New Roman" w:cs="Times New Roman"/>
          <w:sz w:val="28"/>
          <w:szCs w:val="28"/>
        </w:rPr>
        <w:t xml:space="preserve"> является неэффективное управл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 xml:space="preserve">ние муниципальной </w:t>
      </w:r>
      <w:r w:rsidR="00DA2C51">
        <w:rPr>
          <w:rFonts w:ascii="Times New Roman" w:hAnsi="Times New Roman" w:cs="Times New Roman"/>
          <w:sz w:val="28"/>
          <w:szCs w:val="28"/>
        </w:rPr>
        <w:t>под</w:t>
      </w:r>
      <w:r w:rsidRPr="00E9643D">
        <w:rPr>
          <w:rFonts w:ascii="Times New Roman" w:hAnsi="Times New Roman" w:cs="Times New Roman"/>
          <w:sz w:val="28"/>
          <w:szCs w:val="28"/>
        </w:rPr>
        <w:t xml:space="preserve">программой. Финансовый риск реализации </w:t>
      </w:r>
      <w:r w:rsidR="00DF7BD8">
        <w:rPr>
          <w:rFonts w:ascii="Times New Roman" w:hAnsi="Times New Roman" w:cs="Times New Roman"/>
          <w:sz w:val="28"/>
          <w:szCs w:val="28"/>
        </w:rPr>
        <w:t>Подп</w:t>
      </w:r>
      <w:r w:rsidR="00DF7BD8" w:rsidRPr="00E9643D">
        <w:rPr>
          <w:rFonts w:ascii="Times New Roman" w:hAnsi="Times New Roman" w:cs="Times New Roman"/>
          <w:sz w:val="28"/>
          <w:szCs w:val="28"/>
        </w:rPr>
        <w:t>р</w:t>
      </w:r>
      <w:r w:rsidR="00DF7BD8" w:rsidRPr="00E9643D">
        <w:rPr>
          <w:rFonts w:ascii="Times New Roman" w:hAnsi="Times New Roman" w:cs="Times New Roman"/>
          <w:sz w:val="28"/>
          <w:szCs w:val="28"/>
        </w:rPr>
        <w:t>о</w:t>
      </w:r>
      <w:r w:rsidR="00DF7BD8" w:rsidRPr="00E9643D">
        <w:rPr>
          <w:rFonts w:ascii="Times New Roman" w:hAnsi="Times New Roman" w:cs="Times New Roman"/>
          <w:sz w:val="28"/>
          <w:szCs w:val="28"/>
        </w:rPr>
        <w:t>граммы</w:t>
      </w:r>
      <w:r w:rsidRPr="00E9643D">
        <w:rPr>
          <w:rFonts w:ascii="Times New Roman" w:hAnsi="Times New Roman" w:cs="Times New Roman"/>
          <w:sz w:val="28"/>
          <w:szCs w:val="28"/>
        </w:rPr>
        <w:t xml:space="preserve"> представляет собой невыполнение в полном объеме принятых по </w:t>
      </w:r>
      <w:r w:rsidR="00DF7BD8">
        <w:rPr>
          <w:rFonts w:ascii="Times New Roman" w:hAnsi="Times New Roman" w:cs="Times New Roman"/>
          <w:sz w:val="28"/>
          <w:szCs w:val="28"/>
        </w:rPr>
        <w:t>Подп</w:t>
      </w:r>
      <w:r w:rsidR="00DF7BD8" w:rsidRPr="00E9643D">
        <w:rPr>
          <w:rFonts w:ascii="Times New Roman" w:hAnsi="Times New Roman" w:cs="Times New Roman"/>
          <w:sz w:val="28"/>
          <w:szCs w:val="28"/>
        </w:rPr>
        <w:t>рограмм</w:t>
      </w:r>
      <w:r w:rsidR="00DF7BD8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 xml:space="preserve"> финансовых обязательств.</w:t>
      </w:r>
    </w:p>
    <w:p w:rsidR="00A74990" w:rsidRPr="00E9643D" w:rsidRDefault="00A74990" w:rsidP="00EA4B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Способом ограничения финансового риска является ежегодная корре</w:t>
      </w:r>
      <w:r w:rsidRPr="00E9643D">
        <w:rPr>
          <w:rFonts w:ascii="Times New Roman" w:hAnsi="Times New Roman" w:cs="Times New Roman"/>
          <w:sz w:val="28"/>
          <w:szCs w:val="28"/>
        </w:rPr>
        <w:t>к</w:t>
      </w:r>
      <w:r w:rsidRPr="00E9643D">
        <w:rPr>
          <w:rFonts w:ascii="Times New Roman" w:hAnsi="Times New Roman" w:cs="Times New Roman"/>
          <w:sz w:val="28"/>
          <w:szCs w:val="28"/>
        </w:rPr>
        <w:t xml:space="preserve">тировка финансовых показателей программных мероприятий и показателей в зависимости от достигнутых результатов. </w:t>
      </w:r>
    </w:p>
    <w:p w:rsidR="00E26CC6" w:rsidRPr="00E9643D" w:rsidRDefault="00E26CC6" w:rsidP="00EA4B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34E0B" w:rsidRPr="00E9643D" w:rsidRDefault="00734E0B" w:rsidP="00EA4B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634366" w:rsidRPr="00E9643D" w:rsidRDefault="00634366" w:rsidP="00EA4B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A4E16" w:rsidRPr="00E9643D">
        <w:rPr>
          <w:rFonts w:ascii="Times New Roman" w:hAnsi="Times New Roman" w:cs="Times New Roman"/>
          <w:b/>
          <w:sz w:val="28"/>
          <w:szCs w:val="28"/>
        </w:rPr>
        <w:t>Искусство</w:t>
      </w:r>
      <w:r w:rsidR="00734E0B" w:rsidRPr="00E9643D">
        <w:rPr>
          <w:rFonts w:ascii="Times New Roman" w:hAnsi="Times New Roman" w:cs="Times New Roman"/>
          <w:b/>
          <w:sz w:val="28"/>
          <w:szCs w:val="28"/>
        </w:rPr>
        <w:t>»</w:t>
      </w:r>
    </w:p>
    <w:p w:rsidR="00734E0B" w:rsidRPr="00E9643D" w:rsidRDefault="00E26CC6" w:rsidP="00EA4B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на 2020</w:t>
      </w:r>
      <w:r w:rsidR="00734E0B" w:rsidRPr="00E9643D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4B2BFB" w:rsidRPr="00E9643D">
        <w:rPr>
          <w:rFonts w:ascii="Times New Roman" w:hAnsi="Times New Roman" w:cs="Times New Roman"/>
          <w:b/>
          <w:sz w:val="28"/>
          <w:szCs w:val="28"/>
        </w:rPr>
        <w:t>2</w:t>
      </w:r>
      <w:r w:rsidRPr="00E9643D">
        <w:rPr>
          <w:rFonts w:ascii="Times New Roman" w:hAnsi="Times New Roman" w:cs="Times New Roman"/>
          <w:b/>
          <w:sz w:val="28"/>
          <w:szCs w:val="28"/>
        </w:rPr>
        <w:t>5</w:t>
      </w:r>
      <w:r w:rsidR="00734E0B" w:rsidRPr="00E9643D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634366" w:rsidRPr="00E9643D" w:rsidRDefault="00634366" w:rsidP="00EA4B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4E0B" w:rsidRPr="00E9643D" w:rsidRDefault="00634366" w:rsidP="00EA4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734E0B" w:rsidRDefault="00634366" w:rsidP="00EA4B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подпрограммы «</w:t>
      </w:r>
      <w:r w:rsidR="00BA4E16" w:rsidRPr="00E9643D">
        <w:rPr>
          <w:rFonts w:ascii="Times New Roman" w:hAnsi="Times New Roman" w:cs="Times New Roman"/>
          <w:b/>
          <w:sz w:val="28"/>
          <w:szCs w:val="28"/>
        </w:rPr>
        <w:t>Искусство</w:t>
      </w:r>
      <w:r w:rsidRPr="00E9643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26CC6" w:rsidRPr="00E9643D">
        <w:rPr>
          <w:rFonts w:ascii="Times New Roman" w:hAnsi="Times New Roman" w:cs="Times New Roman"/>
          <w:b/>
          <w:sz w:val="28"/>
          <w:szCs w:val="28"/>
        </w:rPr>
        <w:t>на 2020</w:t>
      </w:r>
      <w:r w:rsidR="00734E0B" w:rsidRPr="00E9643D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4B2BFB" w:rsidRPr="00E9643D">
        <w:rPr>
          <w:rFonts w:ascii="Times New Roman" w:hAnsi="Times New Roman" w:cs="Times New Roman"/>
          <w:b/>
          <w:sz w:val="28"/>
          <w:szCs w:val="28"/>
        </w:rPr>
        <w:t>2</w:t>
      </w:r>
      <w:r w:rsidR="00E26CC6" w:rsidRPr="00E9643D">
        <w:rPr>
          <w:rFonts w:ascii="Times New Roman" w:hAnsi="Times New Roman" w:cs="Times New Roman"/>
          <w:b/>
          <w:sz w:val="28"/>
          <w:szCs w:val="28"/>
        </w:rPr>
        <w:t>5</w:t>
      </w:r>
      <w:r w:rsidR="00734E0B" w:rsidRPr="00E9643D">
        <w:rPr>
          <w:rFonts w:ascii="Times New Roman" w:hAnsi="Times New Roman" w:cs="Times New Roman"/>
          <w:b/>
          <w:sz w:val="28"/>
          <w:szCs w:val="28"/>
        </w:rPr>
        <w:t xml:space="preserve"> годы (далее – Подпрограмма)</w:t>
      </w:r>
    </w:p>
    <w:p w:rsidR="00620C2F" w:rsidRDefault="00620C2F" w:rsidP="00EA4B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20C2F" w:rsidRDefault="00620C2F" w:rsidP="00EA4B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20C2F" w:rsidRPr="00E9643D" w:rsidRDefault="00620C2F" w:rsidP="00EA4B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34366" w:rsidRPr="00E9643D" w:rsidRDefault="00634366" w:rsidP="00EA4B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6095"/>
      </w:tblGrid>
      <w:tr w:rsidR="00B95B59" w:rsidRPr="00B30492" w:rsidTr="00724763">
        <w:tc>
          <w:tcPr>
            <w:tcW w:w="3652" w:type="dxa"/>
          </w:tcPr>
          <w:p w:rsidR="00B95B59" w:rsidRPr="00B30492" w:rsidRDefault="00B95B59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6095" w:type="dxa"/>
          </w:tcPr>
          <w:p w:rsidR="00DF6202" w:rsidRPr="00B30492" w:rsidRDefault="00B95B59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 администрации гор</w:t>
            </w: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да Вятские Поляны</w:t>
            </w:r>
          </w:p>
        </w:tc>
      </w:tr>
      <w:tr w:rsidR="00B95B59" w:rsidRPr="00B30492" w:rsidTr="00724763">
        <w:tc>
          <w:tcPr>
            <w:tcW w:w="3652" w:type="dxa"/>
          </w:tcPr>
          <w:p w:rsidR="00B95B59" w:rsidRPr="00B30492" w:rsidRDefault="00B95B59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095" w:type="dxa"/>
          </w:tcPr>
          <w:p w:rsidR="00B95B59" w:rsidRPr="00B30492" w:rsidRDefault="00B95B59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031B7" w:rsidRPr="00B30492" w:rsidTr="00E50439">
        <w:trPr>
          <w:trHeight w:val="144"/>
        </w:trPr>
        <w:tc>
          <w:tcPr>
            <w:tcW w:w="3652" w:type="dxa"/>
          </w:tcPr>
          <w:p w:rsidR="009031B7" w:rsidRPr="00B30492" w:rsidRDefault="009031B7" w:rsidP="00EA4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</w:t>
            </w:r>
          </w:p>
        </w:tc>
        <w:tc>
          <w:tcPr>
            <w:tcW w:w="6095" w:type="dxa"/>
          </w:tcPr>
          <w:p w:rsidR="009031B7" w:rsidRPr="00B30492" w:rsidRDefault="009031B7" w:rsidP="00EA4B45">
            <w:pPr>
              <w:rPr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031B7" w:rsidRPr="00B30492" w:rsidTr="00724763">
        <w:tc>
          <w:tcPr>
            <w:tcW w:w="3652" w:type="dxa"/>
          </w:tcPr>
          <w:p w:rsidR="009031B7" w:rsidRPr="00B30492" w:rsidRDefault="009031B7" w:rsidP="00EA4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проектов</w:t>
            </w:r>
          </w:p>
        </w:tc>
        <w:tc>
          <w:tcPr>
            <w:tcW w:w="6095" w:type="dxa"/>
          </w:tcPr>
          <w:p w:rsidR="009031B7" w:rsidRPr="00B30492" w:rsidRDefault="009031B7" w:rsidP="00EA4B45">
            <w:pPr>
              <w:rPr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95B59" w:rsidRPr="00B30492" w:rsidTr="00724763">
        <w:tc>
          <w:tcPr>
            <w:tcW w:w="3652" w:type="dxa"/>
          </w:tcPr>
          <w:p w:rsidR="00B95B59" w:rsidRPr="00B30492" w:rsidRDefault="00B95B59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095" w:type="dxa"/>
          </w:tcPr>
          <w:p w:rsidR="00DF6202" w:rsidRPr="00B30492" w:rsidRDefault="00165E5D" w:rsidP="00EA4B45">
            <w:pPr>
              <w:pStyle w:val="ConsPlusNonformat"/>
              <w:rPr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обеспечение прав граждан на участие в культурной жи</w:t>
            </w: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 xml:space="preserve">ни и реализацию творческого потенциала жителей </w:t>
            </w:r>
            <w:r w:rsidR="009031B7" w:rsidRPr="00B30492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 w:rsidR="009031B7" w:rsidRPr="00B30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031B7" w:rsidRPr="00B30492">
              <w:rPr>
                <w:rFonts w:ascii="Times New Roman" w:hAnsi="Times New Roman" w:cs="Times New Roman"/>
                <w:sz w:val="24"/>
                <w:szCs w:val="24"/>
              </w:rPr>
              <w:t>да Вятские Поляны</w:t>
            </w:r>
          </w:p>
        </w:tc>
      </w:tr>
      <w:tr w:rsidR="00B95B59" w:rsidRPr="00B30492" w:rsidTr="00724763">
        <w:tc>
          <w:tcPr>
            <w:tcW w:w="3652" w:type="dxa"/>
          </w:tcPr>
          <w:p w:rsidR="00B95B59" w:rsidRPr="00B30492" w:rsidRDefault="00B95B59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095" w:type="dxa"/>
          </w:tcPr>
          <w:p w:rsidR="00B95B59" w:rsidRPr="00B30492" w:rsidRDefault="00165E5D" w:rsidP="00A02E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сохранения и развития традиц</w:t>
            </w: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0492">
              <w:rPr>
                <w:rFonts w:ascii="Times New Roman" w:hAnsi="Times New Roman" w:cs="Times New Roman"/>
                <w:sz w:val="24"/>
                <w:szCs w:val="24"/>
              </w:rPr>
              <w:t>онной народной культуры</w:t>
            </w:r>
            <w:r w:rsidR="008459D6" w:rsidRPr="00B30492">
              <w:rPr>
                <w:rFonts w:ascii="Times New Roman" w:hAnsi="Times New Roman" w:cs="Times New Roman"/>
                <w:sz w:val="24"/>
                <w:szCs w:val="24"/>
              </w:rPr>
              <w:t>, нематериального культурн</w:t>
            </w:r>
            <w:r w:rsidR="008459D6" w:rsidRPr="00B30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59D6" w:rsidRPr="00B30492">
              <w:rPr>
                <w:rFonts w:ascii="Times New Roman" w:hAnsi="Times New Roman" w:cs="Times New Roman"/>
                <w:sz w:val="24"/>
                <w:szCs w:val="24"/>
              </w:rPr>
              <w:t>го наследия</w:t>
            </w:r>
          </w:p>
        </w:tc>
      </w:tr>
      <w:tr w:rsidR="00C55A33" w:rsidRPr="00B30492" w:rsidTr="00724763">
        <w:tc>
          <w:tcPr>
            <w:tcW w:w="3652" w:type="dxa"/>
          </w:tcPr>
          <w:p w:rsidR="00C55A33" w:rsidRPr="00B30492" w:rsidRDefault="00C55A33" w:rsidP="00DF7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реализации Подпрогра</w:t>
            </w: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6095" w:type="dxa"/>
          </w:tcPr>
          <w:p w:rsidR="00C55A33" w:rsidRPr="00B30492" w:rsidRDefault="00C55A33" w:rsidP="00DF7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– 2025 годы</w:t>
            </w:r>
          </w:p>
        </w:tc>
      </w:tr>
      <w:tr w:rsidR="00C55A33" w:rsidRPr="00B30492" w:rsidTr="00724763">
        <w:tc>
          <w:tcPr>
            <w:tcW w:w="3652" w:type="dxa"/>
          </w:tcPr>
          <w:p w:rsidR="00C55A33" w:rsidRPr="00B30492" w:rsidRDefault="00C55A33" w:rsidP="00EA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показатели эффекти</w:t>
            </w: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ности реализации Подпрогра</w:t>
            </w: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304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6095" w:type="dxa"/>
          </w:tcPr>
          <w:p w:rsidR="008C7BAE" w:rsidRDefault="008C7BAE" w:rsidP="008C7BAE">
            <w:pPr>
              <w:pStyle w:val="ConsPlusNormal"/>
              <w:numPr>
                <w:ilvl w:val="0"/>
                <w:numId w:val="17"/>
              </w:numPr>
              <w:tabs>
                <w:tab w:val="left" w:pos="256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AE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зрителей на мероприятиях у</w:t>
            </w:r>
            <w:r w:rsidRPr="008C7BA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C7BAE">
              <w:rPr>
                <w:rFonts w:ascii="Times New Roman" w:hAnsi="Times New Roman" w:cs="Times New Roman"/>
                <w:sz w:val="24"/>
                <w:szCs w:val="24"/>
              </w:rPr>
              <w:t>реждений культурно-досугового типа в расчете на 1 тыс.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6909" w:rsidRDefault="008C7BAE" w:rsidP="008C7BAE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C6909" w:rsidRPr="008C7BAE">
              <w:rPr>
                <w:rFonts w:ascii="Times New Roman" w:hAnsi="Times New Roman" w:cs="Times New Roman"/>
                <w:sz w:val="24"/>
                <w:szCs w:val="24"/>
              </w:rPr>
              <w:t>Доля мероприятий с участием национальных колле</w:t>
            </w:r>
            <w:r w:rsidR="00EC6909" w:rsidRPr="008C7BA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C6909" w:rsidRPr="008C7BAE">
              <w:rPr>
                <w:rFonts w:ascii="Times New Roman" w:hAnsi="Times New Roman" w:cs="Times New Roman"/>
                <w:sz w:val="24"/>
                <w:szCs w:val="24"/>
              </w:rPr>
              <w:t>тивов</w:t>
            </w:r>
            <w:r w:rsidR="00EC6909" w:rsidRPr="00B30492">
              <w:rPr>
                <w:rFonts w:ascii="Times New Roman" w:hAnsi="Times New Roman" w:cs="Times New Roman"/>
                <w:sz w:val="24"/>
                <w:szCs w:val="24"/>
              </w:rPr>
              <w:t xml:space="preserve"> из общего числа, проводимых в городе меропри</w:t>
            </w:r>
            <w:r w:rsidR="00EC6909" w:rsidRPr="00B304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C6909" w:rsidRPr="00B30492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  <w:r w:rsidR="00EC6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0492" w:rsidRPr="00B30492" w:rsidRDefault="008C7BAE" w:rsidP="00EC69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69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2B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5A33" w:rsidRPr="00B30492">
              <w:rPr>
                <w:rFonts w:ascii="Times New Roman" w:hAnsi="Times New Roman" w:cs="Times New Roman"/>
                <w:sz w:val="24"/>
                <w:szCs w:val="24"/>
              </w:rPr>
              <w:t>оля реализованных областных, межрегиональных и всероссийских социально-культурных проектов в общем количестве планируемых мероприятий</w:t>
            </w:r>
            <w:r w:rsidR="00EC69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5A33" w:rsidRPr="00B30492" w:rsidTr="00724763">
        <w:tc>
          <w:tcPr>
            <w:tcW w:w="3652" w:type="dxa"/>
          </w:tcPr>
          <w:p w:rsidR="00C55A33" w:rsidRPr="00B30492" w:rsidRDefault="008459D6" w:rsidP="00A02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92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</w:t>
            </w:r>
            <w:r w:rsidR="00A02EEB">
              <w:rPr>
                <w:rFonts w:ascii="Times New Roman" w:hAnsi="Times New Roman"/>
                <w:sz w:val="24"/>
                <w:szCs w:val="24"/>
              </w:rPr>
              <w:t>подпр</w:t>
            </w:r>
            <w:r w:rsidR="00A02EEB">
              <w:rPr>
                <w:rFonts w:ascii="Times New Roman" w:hAnsi="Times New Roman"/>
                <w:sz w:val="24"/>
                <w:szCs w:val="24"/>
              </w:rPr>
              <w:t>о</w:t>
            </w:r>
            <w:r w:rsidR="00A02EEB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6095" w:type="dxa"/>
          </w:tcPr>
          <w:p w:rsidR="00286122" w:rsidRPr="00286122" w:rsidRDefault="00286122" w:rsidP="00286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286122">
              <w:rPr>
                <w:rFonts w:ascii="Times New Roman" w:hAnsi="Times New Roman" w:cs="Times New Roman"/>
                <w:szCs w:val="28"/>
              </w:rPr>
              <w:t>Общий объем ассигнований Подпрограммы составит 372199,00 тыс. рублей, в том числе:</w:t>
            </w:r>
          </w:p>
          <w:p w:rsidR="00286122" w:rsidRPr="00286122" w:rsidRDefault="00286122" w:rsidP="00286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286122">
              <w:rPr>
                <w:rFonts w:ascii="Times New Roman" w:hAnsi="Times New Roman" w:cs="Times New Roman"/>
                <w:szCs w:val="28"/>
              </w:rPr>
              <w:t>за счет средств областного бюджета 71235,00 тыс. рублей;</w:t>
            </w:r>
          </w:p>
          <w:p w:rsidR="00C55A33" w:rsidRPr="003C104A" w:rsidRDefault="00286122" w:rsidP="00286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122">
              <w:rPr>
                <w:rFonts w:ascii="Times New Roman" w:hAnsi="Times New Roman" w:cs="Times New Roman"/>
                <w:szCs w:val="28"/>
              </w:rPr>
              <w:t>за счет средств городского бюджета 300964,00 тыс. рублей.</w:t>
            </w:r>
          </w:p>
        </w:tc>
      </w:tr>
    </w:tbl>
    <w:p w:rsidR="00967701" w:rsidRPr="00E9643D" w:rsidRDefault="00967701" w:rsidP="00EA4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B59" w:rsidRPr="00555E15" w:rsidRDefault="00B95B59" w:rsidP="00620C2F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55E15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Подпрограммы,</w:t>
      </w:r>
      <w:r w:rsidR="00555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E15">
        <w:rPr>
          <w:rFonts w:ascii="Times New Roman" w:hAnsi="Times New Roman" w:cs="Times New Roman"/>
          <w:b/>
          <w:sz w:val="28"/>
          <w:szCs w:val="28"/>
        </w:rPr>
        <w:t>в том числе формулировка основных проблем в указанной сфере и прогноз ее развития</w:t>
      </w:r>
    </w:p>
    <w:p w:rsidR="00236CFD" w:rsidRPr="00FB4DED" w:rsidRDefault="00236CFD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DED">
        <w:rPr>
          <w:rFonts w:ascii="Times New Roman" w:hAnsi="Times New Roman"/>
          <w:sz w:val="28"/>
          <w:szCs w:val="28"/>
        </w:rPr>
        <w:t xml:space="preserve">Особое место в реализации направлений, ориентированных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FC77B2">
        <w:rPr>
          <w:rFonts w:ascii="Times New Roman" w:hAnsi="Times New Roman"/>
          <w:sz w:val="28"/>
          <w:szCs w:val="28"/>
        </w:rPr>
        <w:t xml:space="preserve">участие в культурной жизни и реализацию творческого потенциала жителей </w:t>
      </w:r>
      <w:r>
        <w:rPr>
          <w:rFonts w:ascii="Times New Roman" w:hAnsi="Times New Roman"/>
          <w:sz w:val="28"/>
          <w:szCs w:val="28"/>
        </w:rPr>
        <w:t>города Вятские Поляны</w:t>
      </w:r>
      <w:r w:rsidRPr="00FB4DED">
        <w:rPr>
          <w:rFonts w:ascii="Times New Roman" w:hAnsi="Times New Roman"/>
          <w:sz w:val="28"/>
          <w:szCs w:val="28"/>
        </w:rPr>
        <w:t>, занимают учреждения сферы культуры.</w:t>
      </w:r>
    </w:p>
    <w:p w:rsidR="00236CFD" w:rsidRDefault="00236CFD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DED">
        <w:rPr>
          <w:rFonts w:ascii="Times New Roman" w:hAnsi="Times New Roman"/>
          <w:sz w:val="28"/>
          <w:szCs w:val="28"/>
        </w:rPr>
        <w:t xml:space="preserve">В последние годы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FB4DED">
        <w:rPr>
          <w:rFonts w:ascii="Times New Roman" w:hAnsi="Times New Roman"/>
          <w:sz w:val="28"/>
          <w:szCs w:val="28"/>
        </w:rPr>
        <w:t xml:space="preserve"> учреждениями сферы культуры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рода Вятские Поляны</w:t>
      </w:r>
      <w:r w:rsidRPr="00FB4DED">
        <w:rPr>
          <w:rFonts w:ascii="Times New Roman" w:hAnsi="Times New Roman"/>
          <w:sz w:val="28"/>
          <w:szCs w:val="28"/>
        </w:rPr>
        <w:t xml:space="preserve"> совершенствовались механизмы обеспечения свободы творчества, права граждан на участие в культурной жизни, система выявл</w:t>
      </w:r>
      <w:r w:rsidRPr="00FB4DED">
        <w:rPr>
          <w:rFonts w:ascii="Times New Roman" w:hAnsi="Times New Roman"/>
          <w:sz w:val="28"/>
          <w:szCs w:val="28"/>
        </w:rPr>
        <w:t>е</w:t>
      </w:r>
      <w:r w:rsidRPr="00FB4DED">
        <w:rPr>
          <w:rFonts w:ascii="Times New Roman" w:hAnsi="Times New Roman"/>
          <w:sz w:val="28"/>
          <w:szCs w:val="28"/>
        </w:rPr>
        <w:t>ния и поддержки одаренных детей и молодежи. Сохранялись лучшие трад</w:t>
      </w:r>
      <w:r w:rsidRPr="00FB4DED">
        <w:rPr>
          <w:rFonts w:ascii="Times New Roman" w:hAnsi="Times New Roman"/>
          <w:sz w:val="28"/>
          <w:szCs w:val="28"/>
        </w:rPr>
        <w:t>и</w:t>
      </w:r>
      <w:r w:rsidRPr="00FB4DED">
        <w:rPr>
          <w:rFonts w:ascii="Times New Roman" w:hAnsi="Times New Roman"/>
          <w:sz w:val="28"/>
          <w:szCs w:val="28"/>
        </w:rPr>
        <w:t>ции театрального искусства, самодеятельного творчества.</w:t>
      </w:r>
    </w:p>
    <w:p w:rsidR="00236CFD" w:rsidRPr="00FB4DED" w:rsidRDefault="00236CFD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DED">
        <w:rPr>
          <w:rFonts w:ascii="Times New Roman" w:hAnsi="Times New Roman"/>
          <w:sz w:val="28"/>
          <w:szCs w:val="28"/>
        </w:rPr>
        <w:t xml:space="preserve">Так, в 2018 году учреждениями клубного типа проведено более </w:t>
      </w:r>
      <w:r w:rsidRPr="00FB4DED">
        <w:rPr>
          <w:rFonts w:ascii="Times New Roman" w:hAnsi="Times New Roman"/>
          <w:sz w:val="28"/>
          <w:szCs w:val="28"/>
        </w:rPr>
        <w:br/>
      </w:r>
      <w:r w:rsidR="001E58E4">
        <w:rPr>
          <w:rFonts w:ascii="Times New Roman" w:hAnsi="Times New Roman"/>
          <w:sz w:val="28"/>
          <w:szCs w:val="28"/>
        </w:rPr>
        <w:t>80</w:t>
      </w:r>
      <w:r w:rsidRPr="00FB4DED">
        <w:rPr>
          <w:rFonts w:ascii="Times New Roman" w:hAnsi="Times New Roman"/>
          <w:sz w:val="28"/>
          <w:szCs w:val="28"/>
        </w:rPr>
        <w:t xml:space="preserve"> культурно-массовых мероприятий, участниками которых стало </w:t>
      </w:r>
      <w:r w:rsidRPr="00FB4DED">
        <w:rPr>
          <w:rFonts w:ascii="Times New Roman" w:hAnsi="Times New Roman"/>
          <w:sz w:val="28"/>
          <w:szCs w:val="28"/>
        </w:rPr>
        <w:br/>
        <w:t xml:space="preserve">более </w:t>
      </w:r>
      <w:r w:rsidR="00525DD0" w:rsidRPr="00525DD0">
        <w:rPr>
          <w:rFonts w:ascii="Times New Roman" w:hAnsi="Times New Roman"/>
          <w:sz w:val="28"/>
          <w:szCs w:val="28"/>
        </w:rPr>
        <w:t>100</w:t>
      </w:r>
      <w:r w:rsidRPr="00525DD0">
        <w:rPr>
          <w:rFonts w:ascii="Times New Roman" w:hAnsi="Times New Roman"/>
          <w:sz w:val="28"/>
          <w:szCs w:val="28"/>
        </w:rPr>
        <w:t xml:space="preserve"> тыс.</w:t>
      </w:r>
      <w:r w:rsidRPr="00FB4DED">
        <w:rPr>
          <w:rFonts w:ascii="Times New Roman" w:hAnsi="Times New Roman"/>
          <w:sz w:val="28"/>
          <w:szCs w:val="28"/>
        </w:rPr>
        <w:t xml:space="preserve"> человек.</w:t>
      </w:r>
    </w:p>
    <w:p w:rsidR="00FA6A2C" w:rsidRDefault="00FA6A2C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  <w:r w:rsidRPr="00FB4DED">
        <w:rPr>
          <w:rFonts w:ascii="Times New Roman" w:hAnsi="Times New Roman"/>
          <w:sz w:val="28"/>
          <w:szCs w:val="28"/>
        </w:rPr>
        <w:lastRenderedPageBreak/>
        <w:t>Вместе с тем, имеется ряд проблем, которые в ближайшем будущем м</w:t>
      </w:r>
      <w:r w:rsidRPr="00FB4DED">
        <w:rPr>
          <w:rFonts w:ascii="Times New Roman" w:hAnsi="Times New Roman"/>
          <w:sz w:val="28"/>
          <w:szCs w:val="28"/>
        </w:rPr>
        <w:t>о</w:t>
      </w:r>
      <w:r w:rsidRPr="00FB4DED">
        <w:rPr>
          <w:rFonts w:ascii="Times New Roman" w:hAnsi="Times New Roman"/>
          <w:sz w:val="28"/>
          <w:szCs w:val="28"/>
        </w:rPr>
        <w:t>гут негативно отразиться на достигнутых показателях деятельности.</w:t>
      </w:r>
    </w:p>
    <w:p w:rsidR="00FA6A2C" w:rsidRPr="00E9643D" w:rsidRDefault="00FA6A2C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A6A2C">
        <w:rPr>
          <w:rFonts w:ascii="Times New Roman" w:hAnsi="Times New Roman" w:cs="Times New Roman"/>
          <w:sz w:val="28"/>
          <w:szCs w:val="28"/>
        </w:rPr>
        <w:t>Серьезной проблемой является очень высокий процент изношенности парка музыкальных инструментов. Только в учреждениях дополнительного образования детей он составляет свыше 70%, в культурно-досуговых учре</w:t>
      </w:r>
      <w:r w:rsidRPr="00FA6A2C">
        <w:rPr>
          <w:rFonts w:ascii="Times New Roman" w:hAnsi="Times New Roman" w:cs="Times New Roman"/>
          <w:sz w:val="28"/>
          <w:szCs w:val="28"/>
        </w:rPr>
        <w:t>ж</w:t>
      </w:r>
      <w:r w:rsidRPr="00FA6A2C">
        <w:rPr>
          <w:rFonts w:ascii="Times New Roman" w:hAnsi="Times New Roman" w:cs="Times New Roman"/>
          <w:sz w:val="28"/>
          <w:szCs w:val="28"/>
        </w:rPr>
        <w:t>дениях фактически нет современных синтезаторов, цифровых и народных инструментов. Активное участие в федеральных и областных целевых прое</w:t>
      </w:r>
      <w:r w:rsidRPr="00FA6A2C">
        <w:rPr>
          <w:rFonts w:ascii="Times New Roman" w:hAnsi="Times New Roman" w:cs="Times New Roman"/>
          <w:sz w:val="28"/>
          <w:szCs w:val="28"/>
        </w:rPr>
        <w:t>к</w:t>
      </w:r>
      <w:r w:rsidRPr="00FA6A2C">
        <w:rPr>
          <w:rFonts w:ascii="Times New Roman" w:hAnsi="Times New Roman" w:cs="Times New Roman"/>
          <w:sz w:val="28"/>
          <w:szCs w:val="28"/>
        </w:rPr>
        <w:t>тах и конкурсах на гранты, а также в конкурсах и проектах, проводимых средствами массовой информации, общественными фондами и организаци</w:t>
      </w:r>
      <w:r w:rsidRPr="00FA6A2C">
        <w:rPr>
          <w:rFonts w:ascii="Times New Roman" w:hAnsi="Times New Roman" w:cs="Times New Roman"/>
          <w:sz w:val="28"/>
          <w:szCs w:val="28"/>
        </w:rPr>
        <w:t>я</w:t>
      </w:r>
      <w:r w:rsidRPr="00FA6A2C">
        <w:rPr>
          <w:rFonts w:ascii="Times New Roman" w:hAnsi="Times New Roman" w:cs="Times New Roman"/>
          <w:sz w:val="28"/>
          <w:szCs w:val="28"/>
        </w:rPr>
        <w:t>ми, для привлечения дополнительных средств может привлечь недостающие финансовые средства для модернизации учреждений культуры.</w:t>
      </w:r>
    </w:p>
    <w:p w:rsidR="00742D26" w:rsidRDefault="00742D26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t>Национальная культура является глубинной основой всего многообразия направлений, видов и форм культуры современного общества.</w:t>
      </w:r>
    </w:p>
    <w:p w:rsidR="0036397F" w:rsidRPr="00E9643D" w:rsidRDefault="0036397F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t>Традиционные формы духовности и этнической культуры народов Ро</w:t>
      </w:r>
      <w:r w:rsidRPr="00E9643D">
        <w:rPr>
          <w:rFonts w:ascii="Times New Roman" w:hAnsi="Times New Roman"/>
          <w:sz w:val="28"/>
          <w:szCs w:val="28"/>
        </w:rPr>
        <w:t>с</w:t>
      </w:r>
      <w:r w:rsidRPr="00E9643D">
        <w:rPr>
          <w:rFonts w:ascii="Times New Roman" w:hAnsi="Times New Roman"/>
          <w:sz w:val="28"/>
          <w:szCs w:val="28"/>
        </w:rPr>
        <w:t>сии являются основой общероссийской идентичности, поэтому укрепление единства российской нации, формирование общегражданской идентичности россиян, обеспечение динамичного этнокультурного и духовного развития народов России, противодействие этнополитическому и религиозно-политическому экстремизму являются важными факторами дальнейшего у</w:t>
      </w:r>
      <w:r w:rsidRPr="00E9643D">
        <w:rPr>
          <w:rFonts w:ascii="Times New Roman" w:hAnsi="Times New Roman"/>
          <w:sz w:val="28"/>
          <w:szCs w:val="28"/>
        </w:rPr>
        <w:t>с</w:t>
      </w:r>
      <w:r w:rsidRPr="00E9643D">
        <w:rPr>
          <w:rFonts w:ascii="Times New Roman" w:hAnsi="Times New Roman"/>
          <w:sz w:val="28"/>
          <w:szCs w:val="28"/>
        </w:rPr>
        <w:t>тойчивого развития страны.</w:t>
      </w:r>
    </w:p>
    <w:p w:rsidR="00742D26" w:rsidRPr="00E9643D" w:rsidRDefault="00742D26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t>Кировская область – один из крупнейших полиэтнических регионов Рос</w:t>
      </w:r>
      <w:r w:rsidRPr="00E9643D">
        <w:rPr>
          <w:rFonts w:ascii="Times New Roman" w:hAnsi="Times New Roman"/>
          <w:sz w:val="28"/>
          <w:szCs w:val="28"/>
        </w:rPr>
        <w:softHyphen/>
        <w:t>сии, Вятские Поляны – яркий представитель полиэтнического города  П</w:t>
      </w:r>
      <w:r w:rsidRPr="00E9643D">
        <w:rPr>
          <w:rFonts w:ascii="Times New Roman" w:hAnsi="Times New Roman"/>
          <w:sz w:val="28"/>
          <w:szCs w:val="28"/>
        </w:rPr>
        <w:t>о</w:t>
      </w:r>
      <w:r w:rsidRPr="00E9643D">
        <w:rPr>
          <w:rFonts w:ascii="Times New Roman" w:hAnsi="Times New Roman"/>
          <w:sz w:val="28"/>
          <w:szCs w:val="28"/>
        </w:rPr>
        <w:t>волжья</w:t>
      </w:r>
      <w:r w:rsidRPr="00E9643D">
        <w:rPr>
          <w:rFonts w:ascii="Times New Roman" w:hAnsi="Times New Roman"/>
          <w:color w:val="000000"/>
          <w:sz w:val="28"/>
          <w:szCs w:val="28"/>
        </w:rPr>
        <w:t>, где на протяжении 415-летней истории поселения в согласии прож</w:t>
      </w:r>
      <w:r w:rsidRPr="00E9643D">
        <w:rPr>
          <w:rFonts w:ascii="Times New Roman" w:hAnsi="Times New Roman"/>
          <w:color w:val="000000"/>
          <w:sz w:val="28"/>
          <w:szCs w:val="28"/>
        </w:rPr>
        <w:t>и</w:t>
      </w:r>
      <w:r w:rsidRPr="00E9643D">
        <w:rPr>
          <w:rFonts w:ascii="Times New Roman" w:hAnsi="Times New Roman"/>
          <w:color w:val="000000"/>
          <w:sz w:val="28"/>
          <w:szCs w:val="28"/>
        </w:rPr>
        <w:t xml:space="preserve">вают русские и татары, удмурты и марийцы. Это </w:t>
      </w:r>
      <w:r w:rsidRPr="00E9643D">
        <w:rPr>
          <w:rFonts w:ascii="Times New Roman" w:hAnsi="Times New Roman"/>
          <w:sz w:val="28"/>
          <w:szCs w:val="28"/>
        </w:rPr>
        <w:t>обусловлено географич</w:t>
      </w:r>
      <w:r w:rsidRPr="00E9643D">
        <w:rPr>
          <w:rFonts w:ascii="Times New Roman" w:hAnsi="Times New Roman"/>
          <w:sz w:val="28"/>
          <w:szCs w:val="28"/>
        </w:rPr>
        <w:t>е</w:t>
      </w:r>
      <w:r w:rsidRPr="00E9643D">
        <w:rPr>
          <w:rFonts w:ascii="Times New Roman" w:hAnsi="Times New Roman"/>
          <w:sz w:val="28"/>
          <w:szCs w:val="28"/>
        </w:rPr>
        <w:t>ским расположением города и мигра</w:t>
      </w:r>
      <w:r w:rsidRPr="00E9643D">
        <w:rPr>
          <w:rFonts w:ascii="Times New Roman" w:hAnsi="Times New Roman"/>
          <w:sz w:val="28"/>
          <w:szCs w:val="28"/>
        </w:rPr>
        <w:softHyphen/>
        <w:t>цией населения из близлежащих реги</w:t>
      </w:r>
      <w:r w:rsidRPr="00E9643D">
        <w:rPr>
          <w:rFonts w:ascii="Times New Roman" w:hAnsi="Times New Roman"/>
          <w:sz w:val="28"/>
          <w:szCs w:val="28"/>
        </w:rPr>
        <w:t>о</w:t>
      </w:r>
      <w:r w:rsidRPr="00E9643D">
        <w:rPr>
          <w:rFonts w:ascii="Times New Roman" w:hAnsi="Times New Roman"/>
          <w:sz w:val="28"/>
          <w:szCs w:val="28"/>
        </w:rPr>
        <w:t>нов: Удмуртии, Татарстана, Марий Эл, Чувашии</w:t>
      </w:r>
      <w:r w:rsidRPr="00E9643D">
        <w:rPr>
          <w:rFonts w:ascii="Times New Roman" w:hAnsi="Times New Roman"/>
          <w:color w:val="000000"/>
          <w:sz w:val="28"/>
          <w:szCs w:val="28"/>
        </w:rPr>
        <w:t>. Культурное и экономич</w:t>
      </w:r>
      <w:r w:rsidRPr="00E9643D">
        <w:rPr>
          <w:rFonts w:ascii="Times New Roman" w:hAnsi="Times New Roman"/>
          <w:color w:val="000000"/>
          <w:sz w:val="28"/>
          <w:szCs w:val="28"/>
        </w:rPr>
        <w:t>е</w:t>
      </w:r>
      <w:r w:rsidRPr="00E9643D">
        <w:rPr>
          <w:rFonts w:ascii="Times New Roman" w:hAnsi="Times New Roman"/>
          <w:color w:val="000000"/>
          <w:sz w:val="28"/>
          <w:szCs w:val="28"/>
        </w:rPr>
        <w:t>ское сотрудничество</w:t>
      </w:r>
      <w:r w:rsidR="00D075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643D">
        <w:rPr>
          <w:rFonts w:ascii="Times New Roman" w:hAnsi="Times New Roman"/>
          <w:sz w:val="28"/>
          <w:szCs w:val="28"/>
        </w:rPr>
        <w:t>с граничащими регионами является одним из  приор</w:t>
      </w:r>
      <w:r w:rsidRPr="00E9643D">
        <w:rPr>
          <w:rFonts w:ascii="Times New Roman" w:hAnsi="Times New Roman"/>
          <w:sz w:val="28"/>
          <w:szCs w:val="28"/>
        </w:rPr>
        <w:t>и</w:t>
      </w:r>
      <w:r w:rsidRPr="00E9643D">
        <w:rPr>
          <w:rFonts w:ascii="Times New Roman" w:hAnsi="Times New Roman"/>
          <w:sz w:val="28"/>
          <w:szCs w:val="28"/>
        </w:rPr>
        <w:t>тетных  направлений социально- экономического развития города Вятские Поляны.</w:t>
      </w:r>
    </w:p>
    <w:p w:rsidR="00742D26" w:rsidRPr="00E9643D" w:rsidRDefault="00742D26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tab/>
      </w:r>
      <w:proofErr w:type="gramStart"/>
      <w:r w:rsidRPr="00E9643D">
        <w:rPr>
          <w:rFonts w:ascii="Times New Roman" w:hAnsi="Times New Roman"/>
          <w:sz w:val="28"/>
          <w:szCs w:val="28"/>
        </w:rPr>
        <w:t>Так, благодаря программным мероприятиям,  в учреждениях культуры города были созданы 3 новых национальных коллектива: ансамбль мари</w:t>
      </w:r>
      <w:r w:rsidRPr="00E9643D">
        <w:rPr>
          <w:rFonts w:ascii="Times New Roman" w:hAnsi="Times New Roman"/>
          <w:sz w:val="28"/>
          <w:szCs w:val="28"/>
        </w:rPr>
        <w:t>й</w:t>
      </w:r>
      <w:r w:rsidRPr="00E9643D">
        <w:rPr>
          <w:rFonts w:ascii="Times New Roman" w:hAnsi="Times New Roman"/>
          <w:sz w:val="28"/>
          <w:szCs w:val="28"/>
        </w:rPr>
        <w:lastRenderedPageBreak/>
        <w:t>ской песни «</w:t>
      </w:r>
      <w:proofErr w:type="spellStart"/>
      <w:r w:rsidRPr="00E9643D">
        <w:rPr>
          <w:rFonts w:ascii="Times New Roman" w:hAnsi="Times New Roman"/>
          <w:sz w:val="28"/>
          <w:szCs w:val="28"/>
        </w:rPr>
        <w:t>Пеледыш</w:t>
      </w:r>
      <w:proofErr w:type="spellEnd"/>
      <w:r w:rsidRPr="00E9643D">
        <w:rPr>
          <w:rFonts w:ascii="Times New Roman" w:hAnsi="Times New Roman"/>
          <w:sz w:val="28"/>
          <w:szCs w:val="28"/>
        </w:rPr>
        <w:t>» (18 чело</w:t>
      </w:r>
      <w:r w:rsidRPr="00E9643D">
        <w:rPr>
          <w:rFonts w:ascii="Times New Roman" w:hAnsi="Times New Roman"/>
          <w:sz w:val="28"/>
          <w:szCs w:val="28"/>
        </w:rPr>
        <w:softHyphen/>
        <w:t>век), ансамбль татарской песни «</w:t>
      </w:r>
      <w:proofErr w:type="spellStart"/>
      <w:r w:rsidRPr="00E9643D">
        <w:rPr>
          <w:rFonts w:ascii="Times New Roman" w:hAnsi="Times New Roman"/>
          <w:sz w:val="28"/>
          <w:szCs w:val="28"/>
        </w:rPr>
        <w:t>Кояш</w:t>
      </w:r>
      <w:proofErr w:type="spellEnd"/>
      <w:r w:rsidRPr="00E9643D">
        <w:rPr>
          <w:rFonts w:ascii="Times New Roman" w:hAnsi="Times New Roman"/>
          <w:sz w:val="28"/>
          <w:szCs w:val="28"/>
        </w:rPr>
        <w:t>» (14 человек), удмуртский ансамбль хранителей песенных традиций «</w:t>
      </w:r>
      <w:proofErr w:type="spellStart"/>
      <w:r w:rsidRPr="00E9643D">
        <w:rPr>
          <w:rFonts w:ascii="Times New Roman" w:hAnsi="Times New Roman"/>
          <w:sz w:val="28"/>
          <w:szCs w:val="28"/>
        </w:rPr>
        <w:t>Чипчирган</w:t>
      </w:r>
      <w:proofErr w:type="spellEnd"/>
      <w:r w:rsidRPr="00E9643D">
        <w:rPr>
          <w:rFonts w:ascii="Times New Roman" w:hAnsi="Times New Roman"/>
          <w:sz w:val="28"/>
          <w:szCs w:val="28"/>
        </w:rPr>
        <w:t>»  (20 человек).</w:t>
      </w:r>
      <w:proofErr w:type="gramEnd"/>
      <w:r w:rsidR="00620C2F">
        <w:rPr>
          <w:rFonts w:ascii="Times New Roman" w:hAnsi="Times New Roman"/>
          <w:sz w:val="28"/>
          <w:szCs w:val="28"/>
        </w:rPr>
        <w:t xml:space="preserve"> </w:t>
      </w:r>
      <w:r w:rsidR="00454B7E" w:rsidRPr="00E9643D">
        <w:rPr>
          <w:rFonts w:ascii="Times New Roman" w:hAnsi="Times New Roman"/>
          <w:sz w:val="28"/>
          <w:szCs w:val="28"/>
        </w:rPr>
        <w:t>В 2011 году была открыта студия детского фольклора «</w:t>
      </w:r>
      <w:proofErr w:type="spellStart"/>
      <w:r w:rsidR="00454B7E" w:rsidRPr="00E9643D">
        <w:rPr>
          <w:rFonts w:ascii="Times New Roman" w:hAnsi="Times New Roman"/>
          <w:sz w:val="28"/>
          <w:szCs w:val="28"/>
        </w:rPr>
        <w:t>Бере</w:t>
      </w:r>
      <w:r w:rsidR="00454B7E" w:rsidRPr="00E9643D">
        <w:rPr>
          <w:rFonts w:ascii="Times New Roman" w:hAnsi="Times New Roman"/>
          <w:sz w:val="28"/>
          <w:szCs w:val="28"/>
        </w:rPr>
        <w:t>н</w:t>
      </w:r>
      <w:r w:rsidR="00454B7E" w:rsidRPr="00E9643D">
        <w:rPr>
          <w:rFonts w:ascii="Times New Roman" w:hAnsi="Times New Roman"/>
          <w:sz w:val="28"/>
          <w:szCs w:val="28"/>
        </w:rPr>
        <w:t>дейка</w:t>
      </w:r>
      <w:proofErr w:type="spellEnd"/>
      <w:r w:rsidR="00454B7E" w:rsidRPr="00E9643D">
        <w:rPr>
          <w:rFonts w:ascii="Times New Roman" w:hAnsi="Times New Roman"/>
          <w:sz w:val="28"/>
          <w:szCs w:val="28"/>
        </w:rPr>
        <w:t xml:space="preserve">» (20 человек). </w:t>
      </w:r>
      <w:proofErr w:type="gramStart"/>
      <w:r w:rsidRPr="00E9643D">
        <w:rPr>
          <w:rFonts w:ascii="Times New Roman" w:hAnsi="Times New Roman"/>
          <w:sz w:val="28"/>
          <w:szCs w:val="28"/>
        </w:rPr>
        <w:t xml:space="preserve">Таким образом, по итогам реализации </w:t>
      </w:r>
      <w:r w:rsidR="00E06465" w:rsidRPr="00E9643D">
        <w:rPr>
          <w:rFonts w:ascii="Times New Roman" w:hAnsi="Times New Roman"/>
          <w:sz w:val="28"/>
          <w:szCs w:val="28"/>
        </w:rPr>
        <w:t>Подпрограммы</w:t>
      </w:r>
      <w:r w:rsidRPr="00E9643D">
        <w:rPr>
          <w:rFonts w:ascii="Times New Roman" w:hAnsi="Times New Roman"/>
          <w:sz w:val="28"/>
          <w:szCs w:val="28"/>
        </w:rPr>
        <w:t xml:space="preserve"> «</w:t>
      </w:r>
      <w:r w:rsidR="00454B7E" w:rsidRPr="00E9643D">
        <w:rPr>
          <w:rFonts w:ascii="Times New Roman" w:hAnsi="Times New Roman"/>
          <w:sz w:val="28"/>
          <w:szCs w:val="28"/>
        </w:rPr>
        <w:t>Развитие</w:t>
      </w:r>
      <w:r w:rsidRPr="00E9643D">
        <w:rPr>
          <w:rFonts w:ascii="Times New Roman" w:hAnsi="Times New Roman"/>
          <w:sz w:val="28"/>
          <w:szCs w:val="28"/>
        </w:rPr>
        <w:t xml:space="preserve"> национальн</w:t>
      </w:r>
      <w:r w:rsidR="00454B7E" w:rsidRPr="00E9643D">
        <w:rPr>
          <w:rFonts w:ascii="Times New Roman" w:hAnsi="Times New Roman"/>
          <w:sz w:val="28"/>
          <w:szCs w:val="28"/>
        </w:rPr>
        <w:t>ых культур</w:t>
      </w:r>
      <w:r w:rsidRPr="00E9643D">
        <w:rPr>
          <w:rFonts w:ascii="Times New Roman" w:hAnsi="Times New Roman"/>
          <w:sz w:val="28"/>
          <w:szCs w:val="28"/>
        </w:rPr>
        <w:t xml:space="preserve"> в городе Вятские Поляны</w:t>
      </w:r>
      <w:r w:rsidR="00454B7E" w:rsidRPr="00E9643D">
        <w:rPr>
          <w:rFonts w:ascii="Times New Roman" w:hAnsi="Times New Roman"/>
          <w:sz w:val="28"/>
          <w:szCs w:val="28"/>
        </w:rPr>
        <w:t>»</w:t>
      </w:r>
      <w:r w:rsidR="00555E15">
        <w:rPr>
          <w:rFonts w:ascii="Times New Roman" w:hAnsi="Times New Roman"/>
          <w:sz w:val="28"/>
          <w:szCs w:val="28"/>
        </w:rPr>
        <w:t>,</w:t>
      </w:r>
      <w:r w:rsidR="00454B7E" w:rsidRPr="00E9643D">
        <w:rPr>
          <w:rFonts w:ascii="Times New Roman" w:hAnsi="Times New Roman"/>
          <w:sz w:val="28"/>
          <w:szCs w:val="28"/>
        </w:rPr>
        <w:t xml:space="preserve"> в 2006 – 201</w:t>
      </w:r>
      <w:r w:rsidR="002C6E04" w:rsidRPr="00E9643D">
        <w:rPr>
          <w:rFonts w:ascii="Times New Roman" w:hAnsi="Times New Roman"/>
          <w:sz w:val="28"/>
          <w:szCs w:val="28"/>
        </w:rPr>
        <w:t>8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 w:rsidR="00454B7E" w:rsidRPr="00E9643D">
        <w:rPr>
          <w:rFonts w:ascii="Times New Roman" w:hAnsi="Times New Roman"/>
          <w:sz w:val="28"/>
          <w:szCs w:val="28"/>
        </w:rPr>
        <w:t xml:space="preserve">годах </w:t>
      </w:r>
      <w:r w:rsidRPr="00E9643D">
        <w:rPr>
          <w:rFonts w:ascii="Times New Roman" w:hAnsi="Times New Roman"/>
          <w:sz w:val="28"/>
          <w:szCs w:val="28"/>
        </w:rPr>
        <w:t xml:space="preserve">в учреждениях культуры города создано </w:t>
      </w:r>
      <w:r w:rsidR="00454B7E" w:rsidRPr="00E9643D">
        <w:rPr>
          <w:rFonts w:ascii="Times New Roman" w:hAnsi="Times New Roman"/>
          <w:sz w:val="28"/>
          <w:szCs w:val="28"/>
        </w:rPr>
        <w:t>и сохранено 5</w:t>
      </w:r>
      <w:r w:rsidRPr="00E9643D">
        <w:rPr>
          <w:rFonts w:ascii="Times New Roman" w:hAnsi="Times New Roman"/>
          <w:sz w:val="28"/>
          <w:szCs w:val="28"/>
        </w:rPr>
        <w:t xml:space="preserve"> национальных коллектив</w:t>
      </w:r>
      <w:r w:rsidR="00454B7E" w:rsidRPr="00E9643D">
        <w:rPr>
          <w:rFonts w:ascii="Times New Roman" w:hAnsi="Times New Roman"/>
          <w:sz w:val="28"/>
          <w:szCs w:val="28"/>
        </w:rPr>
        <w:t>ов</w:t>
      </w:r>
      <w:r w:rsidRPr="00E9643D">
        <w:rPr>
          <w:rFonts w:ascii="Times New Roman" w:hAnsi="Times New Roman"/>
          <w:sz w:val="28"/>
          <w:szCs w:val="28"/>
        </w:rPr>
        <w:t xml:space="preserve">, в них занимается </w:t>
      </w:r>
      <w:r w:rsidR="00454B7E" w:rsidRPr="00E9643D">
        <w:rPr>
          <w:rFonts w:ascii="Times New Roman" w:hAnsi="Times New Roman"/>
          <w:sz w:val="28"/>
          <w:szCs w:val="28"/>
        </w:rPr>
        <w:t>164</w:t>
      </w:r>
      <w:r w:rsidRPr="00E9643D">
        <w:rPr>
          <w:rFonts w:ascii="Times New Roman" w:hAnsi="Times New Roman"/>
          <w:sz w:val="28"/>
          <w:szCs w:val="28"/>
        </w:rPr>
        <w:t xml:space="preserve"> участника художественной самодеятел</w:t>
      </w:r>
      <w:r w:rsidRPr="00E9643D">
        <w:rPr>
          <w:rFonts w:ascii="Times New Roman" w:hAnsi="Times New Roman"/>
          <w:sz w:val="28"/>
          <w:szCs w:val="28"/>
        </w:rPr>
        <w:t>ь</w:t>
      </w:r>
      <w:r w:rsidRPr="00E9643D">
        <w:rPr>
          <w:rFonts w:ascii="Times New Roman" w:hAnsi="Times New Roman"/>
          <w:sz w:val="28"/>
          <w:szCs w:val="28"/>
        </w:rPr>
        <w:t>ности, с участием коллективов организовано</w:t>
      </w:r>
      <w:r w:rsidR="00454B7E" w:rsidRPr="00E9643D">
        <w:rPr>
          <w:rFonts w:ascii="Times New Roman" w:hAnsi="Times New Roman"/>
          <w:sz w:val="28"/>
          <w:szCs w:val="28"/>
        </w:rPr>
        <w:t xml:space="preserve"> в 201</w:t>
      </w:r>
      <w:r w:rsidR="002C6E04" w:rsidRPr="00E9643D">
        <w:rPr>
          <w:rFonts w:ascii="Times New Roman" w:hAnsi="Times New Roman"/>
          <w:sz w:val="28"/>
          <w:szCs w:val="28"/>
        </w:rPr>
        <w:t>8</w:t>
      </w:r>
      <w:r w:rsidR="00454B7E" w:rsidRPr="00E9643D">
        <w:rPr>
          <w:rFonts w:ascii="Times New Roman" w:hAnsi="Times New Roman"/>
          <w:sz w:val="28"/>
          <w:szCs w:val="28"/>
        </w:rPr>
        <w:t xml:space="preserve"> году более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 w:rsidR="00454B7E" w:rsidRPr="00E9643D">
        <w:rPr>
          <w:rFonts w:ascii="Times New Roman" w:hAnsi="Times New Roman"/>
          <w:sz w:val="28"/>
          <w:szCs w:val="28"/>
        </w:rPr>
        <w:t>5</w:t>
      </w:r>
      <w:r w:rsidR="00BE71B5" w:rsidRPr="00E9643D">
        <w:rPr>
          <w:rFonts w:ascii="Times New Roman" w:hAnsi="Times New Roman"/>
          <w:sz w:val="28"/>
          <w:szCs w:val="28"/>
        </w:rPr>
        <w:t>0</w:t>
      </w:r>
      <w:r w:rsidRPr="00E9643D">
        <w:rPr>
          <w:rFonts w:ascii="Times New Roman" w:hAnsi="Times New Roman"/>
          <w:sz w:val="28"/>
          <w:szCs w:val="28"/>
        </w:rPr>
        <w:t xml:space="preserve"> меропри</w:t>
      </w:r>
      <w:r w:rsidRPr="00E9643D">
        <w:rPr>
          <w:rFonts w:ascii="Times New Roman" w:hAnsi="Times New Roman"/>
          <w:sz w:val="28"/>
          <w:szCs w:val="28"/>
        </w:rPr>
        <w:t>я</w:t>
      </w:r>
      <w:r w:rsidRPr="00E9643D">
        <w:rPr>
          <w:rFonts w:ascii="Times New Roman" w:hAnsi="Times New Roman"/>
          <w:sz w:val="28"/>
          <w:szCs w:val="28"/>
        </w:rPr>
        <w:t xml:space="preserve">тий различного уровня, на </w:t>
      </w:r>
      <w:r w:rsidR="00454B7E" w:rsidRPr="00E9643D">
        <w:rPr>
          <w:rFonts w:ascii="Times New Roman" w:hAnsi="Times New Roman"/>
          <w:sz w:val="28"/>
          <w:szCs w:val="28"/>
        </w:rPr>
        <w:t>которых</w:t>
      </w:r>
      <w:r w:rsidRPr="00E9643D">
        <w:rPr>
          <w:rFonts w:ascii="Times New Roman" w:hAnsi="Times New Roman"/>
          <w:sz w:val="28"/>
          <w:szCs w:val="28"/>
        </w:rPr>
        <w:t xml:space="preserve"> присутствовало </w:t>
      </w:r>
      <w:r w:rsidR="00454B7E" w:rsidRPr="00E9643D">
        <w:rPr>
          <w:rFonts w:ascii="Times New Roman" w:hAnsi="Times New Roman"/>
          <w:sz w:val="28"/>
          <w:szCs w:val="28"/>
        </w:rPr>
        <w:t>более 33 тысяч</w:t>
      </w:r>
      <w:r w:rsidRPr="00E9643D">
        <w:rPr>
          <w:rFonts w:ascii="Times New Roman" w:hAnsi="Times New Roman"/>
          <w:sz w:val="28"/>
          <w:szCs w:val="28"/>
        </w:rPr>
        <w:t xml:space="preserve"> зрителей.</w:t>
      </w:r>
      <w:proofErr w:type="gramEnd"/>
    </w:p>
    <w:p w:rsidR="00FA6A2C" w:rsidRDefault="00FA6A2C" w:rsidP="00EA4B4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A2C">
        <w:rPr>
          <w:rFonts w:ascii="Times New Roman" w:hAnsi="Times New Roman" w:cs="Times New Roman"/>
          <w:sz w:val="28"/>
          <w:szCs w:val="28"/>
        </w:rPr>
        <w:t xml:space="preserve">К сожалению, учреждения культуры </w:t>
      </w:r>
      <w:proofErr w:type="gramStart"/>
      <w:r w:rsidRPr="00FA6A2C">
        <w:rPr>
          <w:rFonts w:ascii="Times New Roman" w:hAnsi="Times New Roman" w:cs="Times New Roman"/>
          <w:sz w:val="28"/>
          <w:szCs w:val="28"/>
        </w:rPr>
        <w:t>испытывают серьезные проблемы</w:t>
      </w:r>
      <w:proofErr w:type="gramEnd"/>
      <w:r w:rsidRPr="00FA6A2C">
        <w:rPr>
          <w:rFonts w:ascii="Times New Roman" w:hAnsi="Times New Roman" w:cs="Times New Roman"/>
          <w:sz w:val="28"/>
          <w:szCs w:val="28"/>
        </w:rPr>
        <w:t xml:space="preserve">, </w:t>
      </w:r>
      <w:r w:rsidRPr="00FA6A2C">
        <w:rPr>
          <w:rFonts w:ascii="Times New Roman" w:hAnsi="Times New Roman" w:cs="Times New Roman"/>
          <w:sz w:val="28"/>
          <w:szCs w:val="28"/>
        </w:rPr>
        <w:br/>
        <w:t xml:space="preserve">которые в ближайшем будущем могут привести к их сокращению. </w:t>
      </w:r>
      <w:proofErr w:type="gramStart"/>
      <w:r w:rsidRPr="00FA6A2C">
        <w:rPr>
          <w:rFonts w:ascii="Times New Roman" w:hAnsi="Times New Roman" w:cs="Times New Roman"/>
          <w:sz w:val="28"/>
          <w:szCs w:val="28"/>
        </w:rPr>
        <w:t>Так, кул</w:t>
      </w:r>
      <w:r w:rsidRPr="00FA6A2C">
        <w:rPr>
          <w:rFonts w:ascii="Times New Roman" w:hAnsi="Times New Roman" w:cs="Times New Roman"/>
          <w:sz w:val="28"/>
          <w:szCs w:val="28"/>
        </w:rPr>
        <w:t>ь</w:t>
      </w:r>
      <w:r w:rsidRPr="00FA6A2C">
        <w:rPr>
          <w:rFonts w:ascii="Times New Roman" w:hAnsi="Times New Roman" w:cs="Times New Roman"/>
          <w:sz w:val="28"/>
          <w:szCs w:val="28"/>
        </w:rPr>
        <w:t>турно-досуговым учреждениям требуется модернизация материально-технической базы и проведение текущего ремонта, приостановившиеся вследствие недостаточного финансирования.</w:t>
      </w:r>
      <w:proofErr w:type="gramEnd"/>
      <w:r w:rsidRPr="00FA6A2C">
        <w:rPr>
          <w:rFonts w:ascii="Times New Roman" w:hAnsi="Times New Roman" w:cs="Times New Roman"/>
          <w:sz w:val="28"/>
          <w:szCs w:val="28"/>
        </w:rPr>
        <w:t xml:space="preserve"> Одним из механизмов оказания содействия укреплению материально-технической базы муниципальных у</w:t>
      </w:r>
      <w:r w:rsidRPr="00FA6A2C">
        <w:rPr>
          <w:rFonts w:ascii="Times New Roman" w:hAnsi="Times New Roman" w:cs="Times New Roman"/>
          <w:sz w:val="28"/>
          <w:szCs w:val="28"/>
        </w:rPr>
        <w:t>ч</w:t>
      </w:r>
      <w:r w:rsidRPr="00FA6A2C">
        <w:rPr>
          <w:rFonts w:ascii="Times New Roman" w:hAnsi="Times New Roman" w:cs="Times New Roman"/>
          <w:sz w:val="28"/>
          <w:szCs w:val="28"/>
        </w:rPr>
        <w:t>реждений культуры является предоставление субсидии на ремонт и обновл</w:t>
      </w:r>
      <w:r w:rsidRPr="00FA6A2C">
        <w:rPr>
          <w:rFonts w:ascii="Times New Roman" w:hAnsi="Times New Roman" w:cs="Times New Roman"/>
          <w:sz w:val="28"/>
          <w:szCs w:val="28"/>
        </w:rPr>
        <w:t>е</w:t>
      </w:r>
      <w:r w:rsidRPr="00FA6A2C">
        <w:rPr>
          <w:rFonts w:ascii="Times New Roman" w:hAnsi="Times New Roman" w:cs="Times New Roman"/>
          <w:sz w:val="28"/>
          <w:szCs w:val="28"/>
        </w:rPr>
        <w:t>ние материально-технической базы муниципальных учреждений культуры.</w:t>
      </w:r>
    </w:p>
    <w:p w:rsidR="001E58E4" w:rsidRPr="001E58E4" w:rsidRDefault="001E58E4" w:rsidP="00EA4B45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58E4">
        <w:rPr>
          <w:rFonts w:ascii="Times New Roman" w:hAnsi="Times New Roman"/>
          <w:sz w:val="28"/>
          <w:szCs w:val="28"/>
        </w:rPr>
        <w:t>Сохранение, эффективное функционирование и развитие культурного пространства, являющегося основой полноценной жизни на территории г</w:t>
      </w:r>
      <w:r w:rsidRPr="001E58E4">
        <w:rPr>
          <w:rFonts w:ascii="Times New Roman" w:hAnsi="Times New Roman"/>
          <w:sz w:val="28"/>
          <w:szCs w:val="28"/>
        </w:rPr>
        <w:t>о</w:t>
      </w:r>
      <w:r w:rsidRPr="001E58E4">
        <w:rPr>
          <w:rFonts w:ascii="Times New Roman" w:hAnsi="Times New Roman"/>
          <w:sz w:val="28"/>
          <w:szCs w:val="28"/>
        </w:rPr>
        <w:t>рода, а также важнейшим условием развития территории и всех жителей м</w:t>
      </w:r>
      <w:r w:rsidRPr="001E58E4">
        <w:rPr>
          <w:rFonts w:ascii="Times New Roman" w:hAnsi="Times New Roman"/>
          <w:sz w:val="28"/>
          <w:szCs w:val="28"/>
        </w:rPr>
        <w:t>о</w:t>
      </w:r>
      <w:r w:rsidRPr="001E58E4">
        <w:rPr>
          <w:rFonts w:ascii="Times New Roman" w:hAnsi="Times New Roman"/>
          <w:sz w:val="28"/>
          <w:szCs w:val="28"/>
        </w:rPr>
        <w:t>жет быть обеспечено при реализации следующего комплекса задач:</w:t>
      </w:r>
    </w:p>
    <w:p w:rsidR="001E58E4" w:rsidRPr="001E58E4" w:rsidRDefault="001E58E4" w:rsidP="00EA4B45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58E4">
        <w:rPr>
          <w:rFonts w:ascii="Times New Roman" w:hAnsi="Times New Roman"/>
          <w:sz w:val="28"/>
          <w:szCs w:val="28"/>
        </w:rPr>
        <w:t>расширение перечня мероприятий, организуемых в сфере культуры, ра</w:t>
      </w:r>
      <w:r w:rsidRPr="001E58E4">
        <w:rPr>
          <w:rFonts w:ascii="Times New Roman" w:hAnsi="Times New Roman"/>
          <w:sz w:val="28"/>
          <w:szCs w:val="28"/>
        </w:rPr>
        <w:t>з</w:t>
      </w:r>
      <w:r w:rsidRPr="001E58E4">
        <w:rPr>
          <w:rFonts w:ascii="Times New Roman" w:hAnsi="Times New Roman"/>
          <w:sz w:val="28"/>
          <w:szCs w:val="28"/>
        </w:rPr>
        <w:t>работка и реализация культурных проектов на территории города, в том чи</w:t>
      </w:r>
      <w:r w:rsidRPr="001E58E4">
        <w:rPr>
          <w:rFonts w:ascii="Times New Roman" w:hAnsi="Times New Roman"/>
          <w:sz w:val="28"/>
          <w:szCs w:val="28"/>
        </w:rPr>
        <w:t>с</w:t>
      </w:r>
      <w:r w:rsidRPr="001E58E4">
        <w:rPr>
          <w:rFonts w:ascii="Times New Roman" w:hAnsi="Times New Roman"/>
          <w:sz w:val="28"/>
          <w:szCs w:val="28"/>
        </w:rPr>
        <w:t>ле, направленных на развитие способностей талантливой молодежи, привл</w:t>
      </w:r>
      <w:r w:rsidRPr="001E58E4">
        <w:rPr>
          <w:rFonts w:ascii="Times New Roman" w:hAnsi="Times New Roman"/>
          <w:sz w:val="28"/>
          <w:szCs w:val="28"/>
        </w:rPr>
        <w:t>е</w:t>
      </w:r>
      <w:r w:rsidRPr="001E58E4">
        <w:rPr>
          <w:rFonts w:ascii="Times New Roman" w:hAnsi="Times New Roman"/>
          <w:sz w:val="28"/>
          <w:szCs w:val="28"/>
        </w:rPr>
        <w:t>чение внимания к развитию отрасли культуры,</w:t>
      </w:r>
    </w:p>
    <w:p w:rsidR="001E58E4" w:rsidRPr="001E58E4" w:rsidRDefault="001E58E4" w:rsidP="00EA4B45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58E4">
        <w:rPr>
          <w:rFonts w:ascii="Times New Roman" w:hAnsi="Times New Roman"/>
          <w:sz w:val="28"/>
          <w:szCs w:val="28"/>
        </w:rPr>
        <w:t xml:space="preserve">пропаганда исторического и культурного наследия в области культуры и искусства города, </w:t>
      </w:r>
    </w:p>
    <w:p w:rsidR="001E58E4" w:rsidRPr="00FB4DED" w:rsidRDefault="001E58E4" w:rsidP="00EA4B45">
      <w:pPr>
        <w:pStyle w:val="afe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58E4">
        <w:rPr>
          <w:rFonts w:ascii="Times New Roman" w:hAnsi="Times New Roman"/>
          <w:sz w:val="28"/>
          <w:szCs w:val="28"/>
        </w:rPr>
        <w:t>проведение культурных мероприятий, направленных на пропаганду ср</w:t>
      </w:r>
      <w:r w:rsidRPr="001E58E4">
        <w:rPr>
          <w:rFonts w:ascii="Times New Roman" w:hAnsi="Times New Roman"/>
          <w:sz w:val="28"/>
          <w:szCs w:val="28"/>
        </w:rPr>
        <w:t>е</w:t>
      </w:r>
      <w:r w:rsidRPr="001E58E4">
        <w:rPr>
          <w:rFonts w:ascii="Times New Roman" w:hAnsi="Times New Roman"/>
          <w:sz w:val="28"/>
          <w:szCs w:val="28"/>
        </w:rPr>
        <w:t>ди населения народных традиций, обычаев, обрядов, ремесел, проведение ярмарок выходного дня, мероприятий патриотической направленности, м</w:t>
      </w:r>
      <w:r w:rsidRPr="001E58E4">
        <w:rPr>
          <w:rFonts w:ascii="Times New Roman" w:hAnsi="Times New Roman"/>
          <w:sz w:val="28"/>
          <w:szCs w:val="28"/>
        </w:rPr>
        <w:t>е</w:t>
      </w:r>
      <w:r w:rsidRPr="001E58E4">
        <w:rPr>
          <w:rFonts w:ascii="Times New Roman" w:hAnsi="Times New Roman"/>
          <w:sz w:val="28"/>
          <w:szCs w:val="28"/>
        </w:rPr>
        <w:t>роприятий, посвященных общенациональным праздникам.</w:t>
      </w:r>
    </w:p>
    <w:p w:rsidR="0036397F" w:rsidRPr="00E9643D" w:rsidRDefault="009D325D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43D">
        <w:rPr>
          <w:rFonts w:ascii="Times New Roman" w:hAnsi="Times New Roman"/>
          <w:sz w:val="28"/>
          <w:szCs w:val="28"/>
        </w:rPr>
        <w:lastRenderedPageBreak/>
        <w:t>Подп</w:t>
      </w:r>
      <w:r w:rsidR="0036397F" w:rsidRPr="00E9643D">
        <w:rPr>
          <w:rFonts w:ascii="Times New Roman" w:hAnsi="Times New Roman"/>
          <w:sz w:val="28"/>
          <w:szCs w:val="28"/>
        </w:rPr>
        <w:t xml:space="preserve">рограмма, разработанная на основе </w:t>
      </w:r>
      <w:r w:rsidRPr="00E9643D">
        <w:rPr>
          <w:rFonts w:ascii="Times New Roman" w:hAnsi="Times New Roman"/>
          <w:sz w:val="28"/>
          <w:szCs w:val="28"/>
        </w:rPr>
        <w:t>действующей программы ра</w:t>
      </w:r>
      <w:r w:rsidRPr="00E9643D">
        <w:rPr>
          <w:rFonts w:ascii="Times New Roman" w:hAnsi="Times New Roman"/>
          <w:sz w:val="28"/>
          <w:szCs w:val="28"/>
        </w:rPr>
        <w:t>з</w:t>
      </w:r>
      <w:r w:rsidRPr="00E9643D">
        <w:rPr>
          <w:rFonts w:ascii="Times New Roman" w:hAnsi="Times New Roman"/>
          <w:sz w:val="28"/>
          <w:szCs w:val="28"/>
        </w:rPr>
        <w:t>вития национальных культур</w:t>
      </w:r>
      <w:r w:rsidR="0036397F" w:rsidRPr="00E9643D">
        <w:rPr>
          <w:rFonts w:ascii="Times New Roman" w:hAnsi="Times New Roman"/>
          <w:sz w:val="28"/>
          <w:szCs w:val="28"/>
        </w:rPr>
        <w:t xml:space="preserve">, должна стать составной частью </w:t>
      </w:r>
      <w:r w:rsidR="0017394A" w:rsidRPr="00E9643D">
        <w:rPr>
          <w:rFonts w:ascii="Times New Roman" w:hAnsi="Times New Roman"/>
          <w:sz w:val="28"/>
          <w:szCs w:val="28"/>
        </w:rPr>
        <w:t>концепции с</w:t>
      </w:r>
      <w:r w:rsidR="0017394A" w:rsidRPr="00E9643D">
        <w:rPr>
          <w:rFonts w:ascii="Times New Roman" w:hAnsi="Times New Roman"/>
          <w:sz w:val="28"/>
          <w:szCs w:val="28"/>
        </w:rPr>
        <w:t>о</w:t>
      </w:r>
      <w:r w:rsidR="0017394A" w:rsidRPr="00E9643D">
        <w:rPr>
          <w:rFonts w:ascii="Times New Roman" w:hAnsi="Times New Roman"/>
          <w:sz w:val="28"/>
          <w:szCs w:val="28"/>
        </w:rPr>
        <w:t xml:space="preserve">циально-экономического </w:t>
      </w:r>
      <w:r w:rsidRPr="00E9643D">
        <w:rPr>
          <w:rFonts w:ascii="Times New Roman" w:hAnsi="Times New Roman"/>
          <w:sz w:val="28"/>
          <w:szCs w:val="28"/>
        </w:rPr>
        <w:t>развития</w:t>
      </w:r>
      <w:r w:rsidR="0036397F" w:rsidRPr="00E9643D">
        <w:rPr>
          <w:rFonts w:ascii="Times New Roman" w:hAnsi="Times New Roman"/>
          <w:sz w:val="28"/>
          <w:szCs w:val="28"/>
        </w:rPr>
        <w:t xml:space="preserve">, в рамках которой будет обеспечиваться реализация </w:t>
      </w:r>
      <w:r w:rsidRPr="00E9643D">
        <w:rPr>
          <w:rFonts w:ascii="Times New Roman" w:hAnsi="Times New Roman"/>
          <w:sz w:val="28"/>
          <w:szCs w:val="28"/>
        </w:rPr>
        <w:t>национальной политики на территории города Вятские Поляны</w:t>
      </w:r>
      <w:r w:rsidR="00D075FD">
        <w:rPr>
          <w:rFonts w:ascii="Times New Roman" w:hAnsi="Times New Roman"/>
          <w:sz w:val="28"/>
          <w:szCs w:val="28"/>
        </w:rPr>
        <w:t xml:space="preserve"> </w:t>
      </w:r>
      <w:r w:rsidRPr="00E9643D">
        <w:rPr>
          <w:rFonts w:ascii="Times New Roman" w:hAnsi="Times New Roman"/>
          <w:sz w:val="28"/>
          <w:szCs w:val="28"/>
        </w:rPr>
        <w:t>в</w:t>
      </w:r>
      <w:r w:rsidR="0036397F" w:rsidRPr="00E9643D">
        <w:rPr>
          <w:rFonts w:ascii="Times New Roman" w:hAnsi="Times New Roman"/>
          <w:sz w:val="28"/>
          <w:szCs w:val="28"/>
        </w:rPr>
        <w:t xml:space="preserve"> период до 20</w:t>
      </w:r>
      <w:r w:rsidR="004B2BFB" w:rsidRPr="00E9643D">
        <w:rPr>
          <w:rFonts w:ascii="Times New Roman" w:hAnsi="Times New Roman"/>
          <w:sz w:val="28"/>
          <w:szCs w:val="28"/>
        </w:rPr>
        <w:t>2</w:t>
      </w:r>
      <w:r w:rsidR="002C6E04" w:rsidRPr="00E9643D">
        <w:rPr>
          <w:rFonts w:ascii="Times New Roman" w:hAnsi="Times New Roman"/>
          <w:sz w:val="28"/>
          <w:szCs w:val="28"/>
        </w:rPr>
        <w:t>5</w:t>
      </w:r>
      <w:r w:rsidR="0076402D">
        <w:rPr>
          <w:rFonts w:ascii="Times New Roman" w:hAnsi="Times New Roman"/>
          <w:sz w:val="28"/>
          <w:szCs w:val="28"/>
        </w:rPr>
        <w:t xml:space="preserve"> </w:t>
      </w:r>
      <w:r w:rsidR="0036397F" w:rsidRPr="00E9643D">
        <w:rPr>
          <w:rFonts w:ascii="Times New Roman" w:hAnsi="Times New Roman"/>
          <w:sz w:val="28"/>
          <w:szCs w:val="28"/>
        </w:rPr>
        <w:t>года.</w:t>
      </w:r>
    </w:p>
    <w:p w:rsidR="00B95B59" w:rsidRDefault="00B95B59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Программно-целевой метод позволит сконцентрировать финансовые р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сурсы на конкретных объектах и приоритетных для развития отрасли н</w:t>
      </w:r>
      <w:r w:rsidRPr="00E9643D">
        <w:rPr>
          <w:rFonts w:ascii="Times New Roman" w:hAnsi="Times New Roman" w:cs="Times New Roman"/>
          <w:sz w:val="28"/>
          <w:szCs w:val="28"/>
        </w:rPr>
        <w:t>а</w:t>
      </w:r>
      <w:r w:rsidRPr="00E9643D">
        <w:rPr>
          <w:rFonts w:ascii="Times New Roman" w:hAnsi="Times New Roman" w:cs="Times New Roman"/>
          <w:sz w:val="28"/>
          <w:szCs w:val="28"/>
        </w:rPr>
        <w:t>правлениях.</w:t>
      </w:r>
    </w:p>
    <w:p w:rsidR="001E58E4" w:rsidRPr="00E9643D" w:rsidRDefault="001E58E4" w:rsidP="00EA4B45">
      <w:pPr>
        <w:autoSpaceDE w:val="0"/>
        <w:autoSpaceDN w:val="0"/>
        <w:adjustRightInd w:val="0"/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20C2F" w:rsidRDefault="00B95B59" w:rsidP="00620C2F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E15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 в сфере</w:t>
      </w:r>
      <w:r w:rsidR="00555E15" w:rsidRPr="00555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85C" w:rsidRPr="00555E15">
        <w:rPr>
          <w:rFonts w:ascii="Times New Roman" w:hAnsi="Times New Roman" w:cs="Times New Roman"/>
          <w:b/>
          <w:sz w:val="28"/>
          <w:szCs w:val="28"/>
        </w:rPr>
        <w:t>реализации Подпр</w:t>
      </w:r>
      <w:r w:rsidR="0001285C" w:rsidRPr="00555E15">
        <w:rPr>
          <w:rFonts w:ascii="Times New Roman" w:hAnsi="Times New Roman" w:cs="Times New Roman"/>
          <w:b/>
          <w:sz w:val="28"/>
          <w:szCs w:val="28"/>
        </w:rPr>
        <w:t>о</w:t>
      </w:r>
      <w:r w:rsidR="0001285C" w:rsidRPr="00555E15">
        <w:rPr>
          <w:rFonts w:ascii="Times New Roman" w:hAnsi="Times New Roman" w:cs="Times New Roman"/>
          <w:b/>
          <w:sz w:val="28"/>
          <w:szCs w:val="28"/>
        </w:rPr>
        <w:t>граммы</w:t>
      </w:r>
      <w:r w:rsidRPr="00555E15">
        <w:rPr>
          <w:rFonts w:ascii="Times New Roman" w:hAnsi="Times New Roman" w:cs="Times New Roman"/>
          <w:b/>
          <w:sz w:val="28"/>
          <w:szCs w:val="28"/>
        </w:rPr>
        <w:t>,</w:t>
      </w:r>
      <w:r w:rsidR="00555E15" w:rsidRPr="00555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E15">
        <w:rPr>
          <w:rFonts w:ascii="Times New Roman" w:hAnsi="Times New Roman" w:cs="Times New Roman"/>
          <w:b/>
          <w:sz w:val="28"/>
          <w:szCs w:val="28"/>
        </w:rPr>
        <w:t>цели, задачи, целевые показатели эффективности</w:t>
      </w:r>
    </w:p>
    <w:p w:rsidR="00B95B59" w:rsidRPr="006506CE" w:rsidRDefault="00B95B59" w:rsidP="00620C2F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E15">
        <w:rPr>
          <w:rFonts w:ascii="Times New Roman" w:hAnsi="Times New Roman" w:cs="Times New Roman"/>
          <w:b/>
          <w:sz w:val="28"/>
          <w:szCs w:val="28"/>
        </w:rPr>
        <w:t>реализации Подпрограммы, сроков</w:t>
      </w:r>
      <w:r w:rsidR="00555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E15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6506CE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518CB" w:rsidRPr="00E9643D" w:rsidRDefault="001518CB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Приоритеты государственной политики в сфере развития культуры сформированы на основании положений:</w:t>
      </w:r>
    </w:p>
    <w:p w:rsidR="001518CB" w:rsidRPr="00E9643D" w:rsidRDefault="001518CB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Закон РФ от 09.10.1992 № 3612-I «Основы законодательства Российской Федерации о культуре» (с изменениями и дополнениями),</w:t>
      </w:r>
    </w:p>
    <w:p w:rsidR="001518CB" w:rsidRPr="00E9643D" w:rsidRDefault="001518CB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Федеральный закон от 25.06.2002 № 73-ФЗ (ред. от 12.11.2012, с изм. от 22.04.2013) «Об объектах культурного наследия (памятниках истории и кул</w:t>
      </w:r>
      <w:r w:rsidRPr="00E9643D">
        <w:rPr>
          <w:rFonts w:ascii="Times New Roman" w:hAnsi="Times New Roman" w:cs="Times New Roman"/>
          <w:sz w:val="28"/>
          <w:szCs w:val="28"/>
        </w:rPr>
        <w:t>ь</w:t>
      </w:r>
      <w:r w:rsidRPr="00E9643D">
        <w:rPr>
          <w:rFonts w:ascii="Times New Roman" w:hAnsi="Times New Roman" w:cs="Times New Roman"/>
          <w:sz w:val="28"/>
          <w:szCs w:val="28"/>
        </w:rPr>
        <w:t>туры) народов Российской Федерации»;</w:t>
      </w:r>
    </w:p>
    <w:p w:rsidR="001518CB" w:rsidRPr="00E9643D" w:rsidRDefault="00681280" w:rsidP="006812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8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Стратегии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культурной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политики на период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2030 года, утвержденной распоряжением Правительства Российской Федерации от 29.02.2016 N 326-р</w:t>
      </w:r>
      <w:r w:rsidR="001518CB" w:rsidRPr="00E9643D">
        <w:rPr>
          <w:rFonts w:ascii="Times New Roman" w:hAnsi="Times New Roman" w:cs="Times New Roman"/>
          <w:sz w:val="28"/>
          <w:szCs w:val="28"/>
        </w:rPr>
        <w:t>;</w:t>
      </w:r>
    </w:p>
    <w:p w:rsidR="001E58E4" w:rsidRDefault="001518CB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муниципального образ</w:t>
      </w:r>
      <w:r w:rsidRPr="00E9643D">
        <w:rPr>
          <w:rFonts w:ascii="Times New Roman" w:hAnsi="Times New Roman" w:cs="Times New Roman"/>
          <w:sz w:val="28"/>
          <w:szCs w:val="28"/>
        </w:rPr>
        <w:t>о</w:t>
      </w:r>
      <w:r w:rsidRPr="00E9643D">
        <w:rPr>
          <w:rFonts w:ascii="Times New Roman" w:hAnsi="Times New Roman" w:cs="Times New Roman"/>
          <w:sz w:val="28"/>
          <w:szCs w:val="28"/>
        </w:rPr>
        <w:t>вания городского округа город Вятские Поляны Кировской области на пер</w:t>
      </w:r>
      <w:r w:rsidRPr="00E9643D">
        <w:rPr>
          <w:rFonts w:ascii="Times New Roman" w:hAnsi="Times New Roman" w:cs="Times New Roman"/>
          <w:sz w:val="28"/>
          <w:szCs w:val="28"/>
        </w:rPr>
        <w:t>и</w:t>
      </w:r>
      <w:r w:rsidRPr="00E9643D">
        <w:rPr>
          <w:rFonts w:ascii="Times New Roman" w:hAnsi="Times New Roman" w:cs="Times New Roman"/>
          <w:sz w:val="28"/>
          <w:szCs w:val="28"/>
        </w:rPr>
        <w:t>од до 2035 года, утвержденная Решением Вятскополянской городской Думы от 24.09.2018 № 31/282.</w:t>
      </w:r>
    </w:p>
    <w:p w:rsidR="00B95B59" w:rsidRPr="00E9643D" w:rsidRDefault="00B95B59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Цел</w:t>
      </w:r>
      <w:r w:rsidR="00DF6202" w:rsidRPr="00E9643D">
        <w:rPr>
          <w:rFonts w:ascii="Times New Roman" w:hAnsi="Times New Roman" w:cs="Times New Roman"/>
          <w:sz w:val="28"/>
          <w:szCs w:val="28"/>
        </w:rPr>
        <w:t>ью</w:t>
      </w:r>
      <w:r w:rsidRPr="00E9643D">
        <w:rPr>
          <w:rFonts w:ascii="Times New Roman" w:hAnsi="Times New Roman" w:cs="Times New Roman"/>
          <w:sz w:val="28"/>
          <w:szCs w:val="28"/>
        </w:rPr>
        <w:t xml:space="preserve"> Подпрограммы явля</w:t>
      </w:r>
      <w:r w:rsidR="00DF6202"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тся:</w:t>
      </w:r>
    </w:p>
    <w:p w:rsidR="00EA0631" w:rsidRPr="00E9643D" w:rsidRDefault="001E58E4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eastAsia="Calibri" w:hAnsi="Times New Roman" w:cs="Courier New"/>
          <w:sz w:val="28"/>
          <w:szCs w:val="28"/>
          <w:lang w:eastAsia="ru-RU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обеспечение прав граждан на участие в культурной жизни и реализацию творческого потенциала жителей </w:t>
      </w: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EA0631" w:rsidRPr="00E9643D">
        <w:rPr>
          <w:rFonts w:ascii="Times New Roman" w:eastAsia="Calibri" w:hAnsi="Times New Roman" w:cs="Courier New"/>
          <w:sz w:val="28"/>
          <w:szCs w:val="28"/>
          <w:lang w:eastAsia="ru-RU"/>
        </w:rPr>
        <w:t>.</w:t>
      </w:r>
    </w:p>
    <w:p w:rsidR="00B95B59" w:rsidRDefault="001E58E4" w:rsidP="00EA4B45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58E4">
        <w:rPr>
          <w:rFonts w:ascii="Times New Roman" w:hAnsi="Times New Roman"/>
          <w:sz w:val="28"/>
          <w:szCs w:val="28"/>
        </w:rPr>
        <w:t>Для достижения указанной цели требуется решение следующих задач:</w:t>
      </w:r>
    </w:p>
    <w:p w:rsidR="001E58E4" w:rsidRPr="00E9643D" w:rsidRDefault="001E58E4" w:rsidP="00EA4B4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создание условий для сохранения и развития традиционной народной </w:t>
      </w:r>
      <w:r w:rsidRPr="00E9643D">
        <w:rPr>
          <w:rFonts w:ascii="Times New Roman" w:hAnsi="Times New Roman" w:cs="Times New Roman"/>
          <w:sz w:val="28"/>
          <w:szCs w:val="28"/>
        </w:rPr>
        <w:lastRenderedPageBreak/>
        <w:t>культуры, немат</w:t>
      </w:r>
      <w:r w:rsidR="00A02EEB">
        <w:rPr>
          <w:rFonts w:ascii="Times New Roman" w:hAnsi="Times New Roman" w:cs="Times New Roman"/>
          <w:sz w:val="28"/>
          <w:szCs w:val="28"/>
        </w:rPr>
        <w:t>ериального культурного наследия.</w:t>
      </w:r>
    </w:p>
    <w:p w:rsidR="001E58E4" w:rsidRPr="00E626C5" w:rsidRDefault="001E58E4" w:rsidP="00EC690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6C5">
        <w:rPr>
          <w:rFonts w:ascii="Times New Roman" w:hAnsi="Times New Roman"/>
          <w:sz w:val="28"/>
          <w:szCs w:val="28"/>
        </w:rPr>
        <w:t>Целевыми показателями эффективности подпрограммы  «Искусство» будут являться:</w:t>
      </w:r>
    </w:p>
    <w:p w:rsidR="008C7BAE" w:rsidRPr="008C7BAE" w:rsidRDefault="008C7BAE" w:rsidP="00EC6909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7BAE">
        <w:rPr>
          <w:rFonts w:ascii="Times New Roman" w:hAnsi="Times New Roman" w:cs="Times New Roman"/>
          <w:sz w:val="28"/>
          <w:szCs w:val="28"/>
        </w:rPr>
        <w:t>средняя численность зрителей на мероприятиях учреждений культурно-досугового типа в расчете на 1 тыс. человек;</w:t>
      </w:r>
    </w:p>
    <w:p w:rsidR="00EC6909" w:rsidRDefault="00B30492" w:rsidP="00EC6909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492">
        <w:rPr>
          <w:rFonts w:ascii="Times New Roman" w:hAnsi="Times New Roman" w:cs="Times New Roman"/>
          <w:sz w:val="28"/>
          <w:szCs w:val="28"/>
        </w:rPr>
        <w:t>доля мероприятий с участием национальных коллективов из общего числа, проводимых в городе мероприятий</w:t>
      </w:r>
      <w:r w:rsidR="00574CE6">
        <w:rPr>
          <w:rFonts w:ascii="Times New Roman" w:hAnsi="Times New Roman" w:cs="Times New Roman"/>
          <w:sz w:val="28"/>
          <w:szCs w:val="28"/>
        </w:rPr>
        <w:t>;</w:t>
      </w:r>
    </w:p>
    <w:p w:rsidR="00B30492" w:rsidRPr="00B30492" w:rsidRDefault="00EC6909" w:rsidP="00EC6909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BD4B4" w:themeFill="accent6" w:themeFillTint="66"/>
        </w:rPr>
      </w:pPr>
      <w:r w:rsidRPr="00574CE6">
        <w:rPr>
          <w:rFonts w:ascii="Times New Roman" w:hAnsi="Times New Roman" w:cs="Times New Roman"/>
          <w:sz w:val="28"/>
          <w:szCs w:val="28"/>
        </w:rPr>
        <w:t>доля реализованных областных, межрегиональных и всероссийских с</w:t>
      </w:r>
      <w:r w:rsidRPr="00574CE6">
        <w:rPr>
          <w:rFonts w:ascii="Times New Roman" w:hAnsi="Times New Roman" w:cs="Times New Roman"/>
          <w:sz w:val="28"/>
          <w:szCs w:val="28"/>
        </w:rPr>
        <w:t>о</w:t>
      </w:r>
      <w:r w:rsidRPr="00574CE6">
        <w:rPr>
          <w:rFonts w:ascii="Times New Roman" w:hAnsi="Times New Roman" w:cs="Times New Roman"/>
          <w:sz w:val="28"/>
          <w:szCs w:val="28"/>
        </w:rPr>
        <w:t>циально-культурных проектов в общем количестве планируемых меропри</w:t>
      </w:r>
      <w:r w:rsidRPr="00574CE6">
        <w:rPr>
          <w:rFonts w:ascii="Times New Roman" w:hAnsi="Times New Roman" w:cs="Times New Roman"/>
          <w:sz w:val="28"/>
          <w:szCs w:val="28"/>
        </w:rPr>
        <w:t>я</w:t>
      </w:r>
      <w:r w:rsidRPr="00574CE6">
        <w:rPr>
          <w:rFonts w:ascii="Times New Roman" w:hAnsi="Times New Roman" w:cs="Times New Roman"/>
          <w:sz w:val="28"/>
          <w:szCs w:val="28"/>
        </w:rPr>
        <w:t>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4CE6" w:rsidRPr="00574CE6" w:rsidRDefault="00574CE6" w:rsidP="00667CD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4CE6">
        <w:rPr>
          <w:rFonts w:ascii="Times New Roman" w:hAnsi="Times New Roman"/>
          <w:sz w:val="28"/>
          <w:szCs w:val="28"/>
        </w:rPr>
        <w:t>Сведения о целевых показателях эффективности реализации подпр</w:t>
      </w:r>
      <w:r w:rsidRPr="00574CE6">
        <w:rPr>
          <w:rFonts w:ascii="Times New Roman" w:hAnsi="Times New Roman"/>
          <w:sz w:val="28"/>
          <w:szCs w:val="28"/>
        </w:rPr>
        <w:t>о</w:t>
      </w:r>
      <w:r w:rsidRPr="00574CE6">
        <w:rPr>
          <w:rFonts w:ascii="Times New Roman" w:hAnsi="Times New Roman"/>
          <w:sz w:val="28"/>
          <w:szCs w:val="28"/>
        </w:rPr>
        <w:t>граммы «Искусство» приведены в приложении № 1</w:t>
      </w:r>
      <w:r w:rsidR="002448FE">
        <w:rPr>
          <w:rFonts w:ascii="Times New Roman" w:hAnsi="Times New Roman"/>
          <w:sz w:val="28"/>
          <w:szCs w:val="28"/>
        </w:rPr>
        <w:t xml:space="preserve"> муниципальной пр</w:t>
      </w:r>
      <w:r w:rsidR="002448FE">
        <w:rPr>
          <w:rFonts w:ascii="Times New Roman" w:hAnsi="Times New Roman"/>
          <w:sz w:val="28"/>
          <w:szCs w:val="28"/>
        </w:rPr>
        <w:t>о</w:t>
      </w:r>
      <w:r w:rsidR="002448FE">
        <w:rPr>
          <w:rFonts w:ascii="Times New Roman" w:hAnsi="Times New Roman"/>
          <w:sz w:val="28"/>
          <w:szCs w:val="28"/>
        </w:rPr>
        <w:t>граммы</w:t>
      </w:r>
      <w:r w:rsidRPr="00574CE6">
        <w:rPr>
          <w:rFonts w:ascii="Times New Roman" w:hAnsi="Times New Roman"/>
          <w:sz w:val="28"/>
          <w:szCs w:val="28"/>
        </w:rPr>
        <w:t>.</w:t>
      </w:r>
    </w:p>
    <w:p w:rsidR="00574CE6" w:rsidRPr="00255A63" w:rsidRDefault="00574CE6" w:rsidP="00667CD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4CE6">
        <w:rPr>
          <w:rFonts w:ascii="Times New Roman" w:hAnsi="Times New Roman"/>
          <w:sz w:val="28"/>
          <w:szCs w:val="28"/>
        </w:rPr>
        <w:t xml:space="preserve">Методика </w:t>
      </w:r>
      <w:proofErr w:type="gramStart"/>
      <w:r w:rsidRPr="00574CE6">
        <w:rPr>
          <w:rFonts w:ascii="Times New Roman" w:hAnsi="Times New Roman"/>
          <w:sz w:val="28"/>
          <w:szCs w:val="28"/>
        </w:rPr>
        <w:t>расчета значений целевых показателей эффективности реал</w:t>
      </w:r>
      <w:r w:rsidRPr="00574CE6">
        <w:rPr>
          <w:rFonts w:ascii="Times New Roman" w:hAnsi="Times New Roman"/>
          <w:sz w:val="28"/>
          <w:szCs w:val="28"/>
        </w:rPr>
        <w:t>и</w:t>
      </w:r>
      <w:r w:rsidRPr="00574CE6">
        <w:rPr>
          <w:rFonts w:ascii="Times New Roman" w:hAnsi="Times New Roman"/>
          <w:sz w:val="28"/>
          <w:szCs w:val="28"/>
        </w:rPr>
        <w:t>зации</w:t>
      </w:r>
      <w:proofErr w:type="gramEnd"/>
      <w:r w:rsidRPr="00574CE6">
        <w:rPr>
          <w:rFonts w:ascii="Times New Roman" w:hAnsi="Times New Roman"/>
          <w:sz w:val="28"/>
          <w:szCs w:val="28"/>
        </w:rPr>
        <w:t xml:space="preserve"> подпрограммы «Искусство» приведена в приложении № 2</w:t>
      </w:r>
      <w:r w:rsidR="002448FE">
        <w:rPr>
          <w:rFonts w:ascii="Times New Roman" w:hAnsi="Times New Roman"/>
          <w:sz w:val="28"/>
          <w:szCs w:val="28"/>
        </w:rPr>
        <w:t xml:space="preserve"> муниц</w:t>
      </w:r>
      <w:r w:rsidR="002448FE">
        <w:rPr>
          <w:rFonts w:ascii="Times New Roman" w:hAnsi="Times New Roman"/>
          <w:sz w:val="28"/>
          <w:szCs w:val="28"/>
        </w:rPr>
        <w:t>и</w:t>
      </w:r>
      <w:r w:rsidR="002448FE">
        <w:rPr>
          <w:rFonts w:ascii="Times New Roman" w:hAnsi="Times New Roman"/>
          <w:sz w:val="28"/>
          <w:szCs w:val="28"/>
        </w:rPr>
        <w:t>пальной программы</w:t>
      </w:r>
      <w:r w:rsidRPr="00574CE6">
        <w:rPr>
          <w:rFonts w:ascii="Times New Roman" w:hAnsi="Times New Roman"/>
          <w:sz w:val="28"/>
          <w:szCs w:val="28"/>
        </w:rPr>
        <w:t>.</w:t>
      </w:r>
    </w:p>
    <w:p w:rsidR="00EA0631" w:rsidRDefault="00EA0631" w:rsidP="00D518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Срок реализации программы 2020 – 2025 гг.</w:t>
      </w:r>
    </w:p>
    <w:p w:rsidR="00574CE6" w:rsidRPr="00E9643D" w:rsidRDefault="00574CE6" w:rsidP="00D51889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5B59" w:rsidRPr="00E9643D" w:rsidRDefault="00B95B59" w:rsidP="00D51889">
      <w:pPr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>Обобщенная характеристика мероприятий Подпрограммы</w:t>
      </w:r>
    </w:p>
    <w:p w:rsidR="00574CE6" w:rsidRPr="00780447" w:rsidRDefault="00574CE6" w:rsidP="00D5188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F59">
        <w:rPr>
          <w:rFonts w:ascii="Times New Roman" w:hAnsi="Times New Roman" w:cs="Times New Roman"/>
          <w:sz w:val="28"/>
          <w:szCs w:val="28"/>
        </w:rPr>
        <w:t>На решение задачи «</w:t>
      </w:r>
      <w:r w:rsidRPr="00525DD0">
        <w:rPr>
          <w:rFonts w:ascii="Times New Roman" w:hAnsi="Times New Roman" w:cs="Times New Roman"/>
          <w:sz w:val="28"/>
          <w:szCs w:val="28"/>
        </w:rPr>
        <w:t>Создание условий для сохранения и развития тр</w:t>
      </w:r>
      <w:r w:rsidRPr="00525DD0">
        <w:rPr>
          <w:rFonts w:ascii="Times New Roman" w:hAnsi="Times New Roman" w:cs="Times New Roman"/>
          <w:sz w:val="28"/>
          <w:szCs w:val="28"/>
        </w:rPr>
        <w:t>а</w:t>
      </w:r>
      <w:r w:rsidRPr="00525DD0">
        <w:rPr>
          <w:rFonts w:ascii="Times New Roman" w:hAnsi="Times New Roman" w:cs="Times New Roman"/>
          <w:sz w:val="28"/>
          <w:szCs w:val="28"/>
        </w:rPr>
        <w:t>диционной народной культуры, нематериального культурного наследия</w:t>
      </w:r>
      <w:r w:rsidRPr="00A01F59">
        <w:rPr>
          <w:rFonts w:ascii="Times New Roman" w:hAnsi="Times New Roman" w:cs="Times New Roman"/>
          <w:sz w:val="28"/>
          <w:szCs w:val="28"/>
        </w:rPr>
        <w:t>» н</w:t>
      </w:r>
      <w:r w:rsidRPr="00A01F59">
        <w:rPr>
          <w:rFonts w:ascii="Times New Roman" w:hAnsi="Times New Roman" w:cs="Times New Roman"/>
          <w:sz w:val="28"/>
          <w:szCs w:val="28"/>
        </w:rPr>
        <w:t>а</w:t>
      </w:r>
      <w:r w:rsidRPr="00A01F59">
        <w:rPr>
          <w:rFonts w:ascii="Times New Roman" w:hAnsi="Times New Roman" w:cs="Times New Roman"/>
          <w:sz w:val="28"/>
          <w:szCs w:val="28"/>
        </w:rPr>
        <w:t xml:space="preserve">правлена реализация </w:t>
      </w:r>
      <w:r w:rsidRPr="00780447">
        <w:rPr>
          <w:rFonts w:ascii="Times New Roman" w:hAnsi="Times New Roman" w:cs="Times New Roman"/>
          <w:sz w:val="28"/>
          <w:szCs w:val="28"/>
        </w:rPr>
        <w:t>следующих отдельных мероприятий:</w:t>
      </w:r>
    </w:p>
    <w:p w:rsidR="00574CE6" w:rsidRPr="00574CE6" w:rsidRDefault="00574CE6" w:rsidP="00EA4B45">
      <w:pPr>
        <w:pStyle w:val="afb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74CE6">
        <w:rPr>
          <w:rFonts w:ascii="Times New Roman" w:hAnsi="Times New Roman"/>
          <w:sz w:val="28"/>
          <w:szCs w:val="28"/>
        </w:rPr>
        <w:t>организация культурного досуга на базе учреждений культуры города Вятские Поляны;</w:t>
      </w:r>
    </w:p>
    <w:p w:rsidR="00574CE6" w:rsidRPr="00574CE6" w:rsidRDefault="00574CE6" w:rsidP="00EA4B45">
      <w:pPr>
        <w:pStyle w:val="afb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74CE6">
        <w:rPr>
          <w:rFonts w:ascii="Times New Roman" w:hAnsi="Times New Roman"/>
          <w:sz w:val="28"/>
          <w:szCs w:val="28"/>
        </w:rPr>
        <w:t>дополнительное образование детей в сфере культуры в городе Вятские Поляны;</w:t>
      </w:r>
    </w:p>
    <w:p w:rsidR="00574CE6" w:rsidRDefault="00574CE6" w:rsidP="00EA4B45">
      <w:pPr>
        <w:pStyle w:val="afb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74CE6">
        <w:rPr>
          <w:rFonts w:ascii="Times New Roman" w:hAnsi="Times New Roman"/>
          <w:sz w:val="28"/>
          <w:szCs w:val="28"/>
        </w:rPr>
        <w:t>беспечение развития и укрепления материально-технической базы м</w:t>
      </w:r>
      <w:r w:rsidRPr="00574CE6">
        <w:rPr>
          <w:rFonts w:ascii="Times New Roman" w:hAnsi="Times New Roman"/>
          <w:sz w:val="28"/>
          <w:szCs w:val="28"/>
        </w:rPr>
        <w:t>у</w:t>
      </w:r>
      <w:r w:rsidRPr="00574CE6">
        <w:rPr>
          <w:rFonts w:ascii="Times New Roman" w:hAnsi="Times New Roman"/>
          <w:sz w:val="28"/>
          <w:szCs w:val="28"/>
        </w:rPr>
        <w:t>ниципальных домов культуры.</w:t>
      </w:r>
    </w:p>
    <w:p w:rsidR="006638B5" w:rsidRDefault="006638B5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068EB">
        <w:rPr>
          <w:rFonts w:ascii="Times New Roman" w:hAnsi="Times New Roman"/>
          <w:bCs/>
          <w:sz w:val="28"/>
          <w:szCs w:val="28"/>
        </w:rPr>
        <w:t xml:space="preserve">В рамках отдельного мероприятия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74CE6">
        <w:rPr>
          <w:rFonts w:ascii="Times New Roman" w:hAnsi="Times New Roman" w:cs="Times New Roman"/>
          <w:sz w:val="28"/>
          <w:szCs w:val="28"/>
        </w:rPr>
        <w:t>рганизация культурного досуга на базе учреждений культуры города Вятские Поляны</w:t>
      </w:r>
      <w:r>
        <w:rPr>
          <w:rFonts w:ascii="Times New Roman" w:hAnsi="Times New Roman"/>
          <w:sz w:val="28"/>
          <w:szCs w:val="28"/>
        </w:rPr>
        <w:t>»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будет обеспечиваться </w:t>
      </w:r>
      <w:r>
        <w:rPr>
          <w:rFonts w:ascii="Times New Roman" w:hAnsi="Times New Roman"/>
          <w:sz w:val="28"/>
          <w:szCs w:val="28"/>
        </w:rPr>
        <w:lastRenderedPageBreak/>
        <w:t>деятельность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 w:rsidRPr="006638B5">
        <w:rPr>
          <w:rStyle w:val="link"/>
          <w:rFonts w:ascii="Times New Roman" w:hAnsi="Times New Roman" w:cs="Times New Roman"/>
          <w:sz w:val="28"/>
          <w:szCs w:val="28"/>
        </w:rPr>
        <w:t xml:space="preserve">МБУК ДК </w:t>
      </w:r>
      <w:r w:rsidR="0076402D">
        <w:rPr>
          <w:rStyle w:val="link"/>
          <w:rFonts w:ascii="Times New Roman" w:hAnsi="Times New Roman" w:cs="Times New Roman"/>
          <w:sz w:val="28"/>
          <w:szCs w:val="28"/>
        </w:rPr>
        <w:t>«</w:t>
      </w:r>
      <w:r w:rsidRPr="006638B5">
        <w:rPr>
          <w:rStyle w:val="link"/>
          <w:rFonts w:ascii="Times New Roman" w:hAnsi="Times New Roman" w:cs="Times New Roman"/>
          <w:sz w:val="28"/>
          <w:szCs w:val="28"/>
        </w:rPr>
        <w:t>Победа</w:t>
      </w:r>
      <w:r w:rsidR="0076402D">
        <w:rPr>
          <w:rStyle w:val="link"/>
          <w:rFonts w:ascii="Times New Roman" w:hAnsi="Times New Roman" w:cs="Times New Roman"/>
          <w:sz w:val="28"/>
          <w:szCs w:val="28"/>
        </w:rPr>
        <w:t>»,</w:t>
      </w:r>
      <w:r w:rsidRPr="009F61CB">
        <w:rPr>
          <w:rFonts w:ascii="Times New Roman" w:hAnsi="Times New Roman"/>
          <w:sz w:val="28"/>
          <w:szCs w:val="28"/>
        </w:rPr>
        <w:t xml:space="preserve"> подведомственн</w:t>
      </w:r>
      <w:r w:rsidR="002448FE">
        <w:rPr>
          <w:rFonts w:ascii="Times New Roman" w:hAnsi="Times New Roman"/>
          <w:sz w:val="28"/>
          <w:szCs w:val="28"/>
        </w:rPr>
        <w:t>ого</w:t>
      </w:r>
      <w:r w:rsidRPr="009F61CB">
        <w:rPr>
          <w:rFonts w:ascii="Times New Roman" w:hAnsi="Times New Roman"/>
          <w:sz w:val="28"/>
          <w:szCs w:val="28"/>
        </w:rPr>
        <w:t xml:space="preserve"> </w:t>
      </w:r>
      <w:r w:rsidR="0076402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правлению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альной политики города Вятские Поляны.</w:t>
      </w:r>
    </w:p>
    <w:p w:rsidR="008E413C" w:rsidRDefault="008E413C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068EB">
        <w:rPr>
          <w:rFonts w:ascii="Times New Roman" w:hAnsi="Times New Roman"/>
          <w:bCs/>
          <w:sz w:val="28"/>
          <w:szCs w:val="28"/>
        </w:rPr>
        <w:t xml:space="preserve">В рамках отдельного мероприятия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74CE6">
        <w:rPr>
          <w:rFonts w:ascii="Times New Roman" w:hAnsi="Times New Roman" w:cs="Times New Roman"/>
          <w:sz w:val="28"/>
          <w:szCs w:val="28"/>
        </w:rPr>
        <w:t>ополнительное образование д</w:t>
      </w:r>
      <w:r w:rsidRPr="00574CE6">
        <w:rPr>
          <w:rFonts w:ascii="Times New Roman" w:hAnsi="Times New Roman" w:cs="Times New Roman"/>
          <w:sz w:val="28"/>
          <w:szCs w:val="28"/>
        </w:rPr>
        <w:t>е</w:t>
      </w:r>
      <w:r w:rsidRPr="00574CE6">
        <w:rPr>
          <w:rFonts w:ascii="Times New Roman" w:hAnsi="Times New Roman" w:cs="Times New Roman"/>
          <w:sz w:val="28"/>
          <w:szCs w:val="28"/>
        </w:rPr>
        <w:t>тей в сфере культуры в городе Вятские Поляны</w:t>
      </w:r>
      <w:r>
        <w:rPr>
          <w:rFonts w:ascii="Times New Roman" w:hAnsi="Times New Roman"/>
          <w:sz w:val="28"/>
          <w:szCs w:val="28"/>
        </w:rPr>
        <w:t>»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будет обеспечиваться 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тельность</w:t>
      </w:r>
      <w:r w:rsidR="00555E15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link"/>
          <w:rFonts w:ascii="Times New Roman" w:hAnsi="Times New Roman" w:cs="Times New Roman"/>
          <w:sz w:val="28"/>
          <w:szCs w:val="28"/>
        </w:rPr>
        <w:t>организаций дополнительного образования детей</w:t>
      </w:r>
      <w:r w:rsidR="0076402D">
        <w:rPr>
          <w:rStyle w:val="link"/>
          <w:rFonts w:ascii="Times New Roman" w:hAnsi="Times New Roman" w:cs="Times New Roman"/>
          <w:sz w:val="28"/>
          <w:szCs w:val="28"/>
        </w:rPr>
        <w:t>,</w:t>
      </w:r>
      <w:r>
        <w:rPr>
          <w:rStyle w:val="link"/>
          <w:rFonts w:ascii="Times New Roman" w:hAnsi="Times New Roman" w:cs="Times New Roman"/>
          <w:sz w:val="28"/>
          <w:szCs w:val="28"/>
        </w:rPr>
        <w:t xml:space="preserve"> подведомстве</w:t>
      </w:r>
      <w:r>
        <w:rPr>
          <w:rStyle w:val="link"/>
          <w:rFonts w:ascii="Times New Roman" w:hAnsi="Times New Roman" w:cs="Times New Roman"/>
          <w:sz w:val="28"/>
          <w:szCs w:val="28"/>
        </w:rPr>
        <w:t>н</w:t>
      </w:r>
      <w:r>
        <w:rPr>
          <w:rStyle w:val="link"/>
          <w:rFonts w:ascii="Times New Roman" w:hAnsi="Times New Roman" w:cs="Times New Roman"/>
          <w:sz w:val="28"/>
          <w:szCs w:val="28"/>
        </w:rPr>
        <w:t>ных</w:t>
      </w:r>
      <w:r w:rsidR="00555E15">
        <w:rPr>
          <w:rStyle w:val="link"/>
          <w:rFonts w:ascii="Times New Roman" w:hAnsi="Times New Roman" w:cs="Times New Roman"/>
          <w:sz w:val="28"/>
          <w:szCs w:val="28"/>
        </w:rPr>
        <w:t xml:space="preserve"> </w:t>
      </w:r>
      <w:r w:rsidR="0076402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правлению социальной политики города Вятские Поляны.</w:t>
      </w:r>
    </w:p>
    <w:p w:rsidR="008E413C" w:rsidRDefault="008E413C" w:rsidP="00EA4B4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068EB">
        <w:rPr>
          <w:rFonts w:ascii="Times New Roman" w:hAnsi="Times New Roman"/>
          <w:bCs/>
          <w:sz w:val="28"/>
          <w:szCs w:val="28"/>
        </w:rPr>
        <w:t xml:space="preserve">В рамках отдельного мероприятия </w:t>
      </w:r>
      <w:r>
        <w:rPr>
          <w:rFonts w:ascii="Times New Roman" w:hAnsi="Times New Roman"/>
          <w:sz w:val="28"/>
          <w:szCs w:val="28"/>
        </w:rPr>
        <w:t>«О</w:t>
      </w:r>
      <w:r w:rsidRPr="00574CE6">
        <w:rPr>
          <w:rFonts w:ascii="Times New Roman" w:hAnsi="Times New Roman" w:cs="Times New Roman"/>
          <w:sz w:val="28"/>
          <w:szCs w:val="28"/>
        </w:rPr>
        <w:t>беспечение развития и укрепл</w:t>
      </w:r>
      <w:r w:rsidRPr="00574CE6">
        <w:rPr>
          <w:rFonts w:ascii="Times New Roman" w:hAnsi="Times New Roman" w:cs="Times New Roman"/>
          <w:sz w:val="28"/>
          <w:szCs w:val="28"/>
        </w:rPr>
        <w:t>е</w:t>
      </w:r>
      <w:r w:rsidRPr="00574CE6">
        <w:rPr>
          <w:rFonts w:ascii="Times New Roman" w:hAnsi="Times New Roman" w:cs="Times New Roman"/>
          <w:sz w:val="28"/>
          <w:szCs w:val="28"/>
        </w:rPr>
        <w:t>ния материально-технической базы муниципальных домов культуры</w:t>
      </w:r>
      <w:r>
        <w:rPr>
          <w:rFonts w:ascii="Times New Roman" w:hAnsi="Times New Roman"/>
          <w:sz w:val="28"/>
          <w:szCs w:val="28"/>
        </w:rPr>
        <w:t>»</w:t>
      </w:r>
      <w:r w:rsidR="00D075FD">
        <w:rPr>
          <w:rFonts w:ascii="Times New Roman" w:hAnsi="Times New Roman"/>
          <w:sz w:val="28"/>
          <w:szCs w:val="28"/>
        </w:rPr>
        <w:t xml:space="preserve"> </w:t>
      </w:r>
      <w:r w:rsidR="00A02EEB">
        <w:rPr>
          <w:rFonts w:ascii="Times New Roman" w:hAnsi="Times New Roman"/>
          <w:sz w:val="28"/>
          <w:szCs w:val="28"/>
        </w:rPr>
        <w:t>план</w:t>
      </w:r>
      <w:r w:rsidR="00A02EEB">
        <w:rPr>
          <w:rFonts w:ascii="Times New Roman" w:hAnsi="Times New Roman"/>
          <w:sz w:val="28"/>
          <w:szCs w:val="28"/>
        </w:rPr>
        <w:t>и</w:t>
      </w:r>
      <w:r w:rsidR="00A02EEB">
        <w:rPr>
          <w:rFonts w:ascii="Times New Roman" w:hAnsi="Times New Roman"/>
          <w:sz w:val="28"/>
          <w:szCs w:val="28"/>
        </w:rPr>
        <w:t>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A62CF2">
        <w:rPr>
          <w:rFonts w:ascii="Times New Roman" w:hAnsi="Times New Roman"/>
          <w:sz w:val="28"/>
          <w:szCs w:val="28"/>
        </w:rPr>
        <w:t>поддержка зданий и сооружений и прилегающей к ним территории в удовлетворительном состоянии. Обеспечение учреждений специальным об</w:t>
      </w:r>
      <w:r w:rsidR="00A62CF2">
        <w:rPr>
          <w:rFonts w:ascii="Times New Roman" w:hAnsi="Times New Roman"/>
          <w:sz w:val="28"/>
          <w:szCs w:val="28"/>
        </w:rPr>
        <w:t>о</w:t>
      </w:r>
      <w:r w:rsidR="00A62CF2">
        <w:rPr>
          <w:rFonts w:ascii="Times New Roman" w:hAnsi="Times New Roman"/>
          <w:sz w:val="28"/>
          <w:szCs w:val="28"/>
        </w:rPr>
        <w:t>рудованием.</w:t>
      </w:r>
    </w:p>
    <w:p w:rsidR="00B95B59" w:rsidRPr="00E9643D" w:rsidRDefault="004D3999" w:rsidP="00EA4B45">
      <w:pPr>
        <w:autoSpaceDE w:val="0"/>
        <w:autoSpaceDN w:val="0"/>
        <w:adjustRightInd w:val="0"/>
        <w:spacing w:after="120" w:line="36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95B59" w:rsidRPr="00E9643D">
        <w:rPr>
          <w:rFonts w:ascii="Times New Roman" w:hAnsi="Times New Roman" w:cs="Times New Roman"/>
          <w:b/>
          <w:bCs/>
          <w:sz w:val="28"/>
          <w:szCs w:val="28"/>
        </w:rPr>
        <w:t>. Ресурсное обеспечение Подпрограммы</w:t>
      </w:r>
    </w:p>
    <w:p w:rsidR="00B95B59" w:rsidRPr="00E9643D" w:rsidRDefault="00B95B59" w:rsidP="00667CD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Подпрограммы осуществляется за счет средств </w:t>
      </w:r>
      <w:r w:rsidR="00781AC0" w:rsidRPr="00E9643D">
        <w:rPr>
          <w:rFonts w:ascii="Times New Roman" w:hAnsi="Times New Roman" w:cs="Times New Roman"/>
          <w:sz w:val="28"/>
          <w:szCs w:val="28"/>
        </w:rPr>
        <w:t>городского</w:t>
      </w:r>
      <w:r w:rsidRPr="00E9643D">
        <w:rPr>
          <w:rFonts w:ascii="Times New Roman" w:hAnsi="Times New Roman" w:cs="Times New Roman"/>
          <w:sz w:val="28"/>
          <w:szCs w:val="28"/>
        </w:rPr>
        <w:t xml:space="preserve"> бюджета и софина</w:t>
      </w:r>
      <w:r w:rsidR="004D3999" w:rsidRPr="00E9643D">
        <w:rPr>
          <w:rFonts w:ascii="Times New Roman" w:hAnsi="Times New Roman" w:cs="Times New Roman"/>
          <w:sz w:val="28"/>
          <w:szCs w:val="28"/>
        </w:rPr>
        <w:t>н</w:t>
      </w:r>
      <w:r w:rsidRPr="00E9643D">
        <w:rPr>
          <w:rFonts w:ascii="Times New Roman" w:hAnsi="Times New Roman" w:cs="Times New Roman"/>
          <w:sz w:val="28"/>
          <w:szCs w:val="28"/>
        </w:rPr>
        <w:t>сирования</w:t>
      </w:r>
      <w:r w:rsidR="00D075FD">
        <w:rPr>
          <w:rFonts w:ascii="Times New Roman" w:hAnsi="Times New Roman" w:cs="Times New Roman"/>
          <w:sz w:val="28"/>
          <w:szCs w:val="28"/>
        </w:rPr>
        <w:t xml:space="preserve"> </w:t>
      </w:r>
      <w:r w:rsidR="0028028C" w:rsidRPr="00E9643D">
        <w:rPr>
          <w:rFonts w:ascii="Times New Roman" w:hAnsi="Times New Roman" w:cs="Times New Roman"/>
          <w:sz w:val="28"/>
          <w:szCs w:val="28"/>
        </w:rPr>
        <w:t xml:space="preserve">из средств </w:t>
      </w:r>
      <w:r w:rsidRPr="00E9643D">
        <w:rPr>
          <w:rFonts w:ascii="Times New Roman" w:hAnsi="Times New Roman" w:cs="Times New Roman"/>
          <w:sz w:val="28"/>
          <w:szCs w:val="28"/>
        </w:rPr>
        <w:t>областного</w:t>
      </w:r>
      <w:r w:rsidR="00D075FD">
        <w:rPr>
          <w:rFonts w:ascii="Times New Roman" w:hAnsi="Times New Roman" w:cs="Times New Roman"/>
          <w:sz w:val="28"/>
          <w:szCs w:val="28"/>
        </w:rPr>
        <w:t xml:space="preserve"> </w:t>
      </w:r>
      <w:r w:rsidRPr="00E9643D">
        <w:rPr>
          <w:rFonts w:ascii="Times New Roman" w:hAnsi="Times New Roman" w:cs="Times New Roman"/>
          <w:sz w:val="28"/>
          <w:szCs w:val="28"/>
        </w:rPr>
        <w:t>бюджет</w:t>
      </w:r>
      <w:r w:rsidR="0028028C" w:rsidRPr="00E9643D">
        <w:rPr>
          <w:rFonts w:ascii="Times New Roman" w:hAnsi="Times New Roman" w:cs="Times New Roman"/>
          <w:sz w:val="28"/>
          <w:szCs w:val="28"/>
        </w:rPr>
        <w:t>а</w:t>
      </w:r>
      <w:r w:rsidRPr="00E9643D">
        <w:rPr>
          <w:rFonts w:ascii="Times New Roman" w:hAnsi="Times New Roman" w:cs="Times New Roman"/>
          <w:sz w:val="28"/>
          <w:szCs w:val="28"/>
        </w:rPr>
        <w:t>, передаваем</w:t>
      </w:r>
      <w:r w:rsidR="0028028C" w:rsidRPr="00E9643D">
        <w:rPr>
          <w:rFonts w:ascii="Times New Roman" w:hAnsi="Times New Roman" w:cs="Times New Roman"/>
          <w:sz w:val="28"/>
          <w:szCs w:val="28"/>
        </w:rPr>
        <w:t>ого</w:t>
      </w:r>
      <w:r w:rsidRPr="00E9643D">
        <w:rPr>
          <w:rFonts w:ascii="Times New Roman" w:hAnsi="Times New Roman" w:cs="Times New Roman"/>
          <w:sz w:val="28"/>
          <w:szCs w:val="28"/>
        </w:rPr>
        <w:t xml:space="preserve"> в форме субсидий, иных межбюджетных трансфе</w:t>
      </w:r>
      <w:r w:rsidRPr="00E9643D">
        <w:rPr>
          <w:rFonts w:ascii="Times New Roman" w:hAnsi="Times New Roman" w:cs="Times New Roman"/>
          <w:sz w:val="28"/>
          <w:szCs w:val="28"/>
        </w:rPr>
        <w:t>р</w:t>
      </w:r>
      <w:r w:rsidRPr="00E9643D">
        <w:rPr>
          <w:rFonts w:ascii="Times New Roman" w:hAnsi="Times New Roman" w:cs="Times New Roman"/>
          <w:sz w:val="28"/>
          <w:szCs w:val="28"/>
        </w:rPr>
        <w:t>тов бюджету муниципального образования городского округа город Вятские Поляны Кировской области, а также привлечения средств внебюджетных и</w:t>
      </w:r>
      <w:r w:rsidRPr="00E9643D">
        <w:rPr>
          <w:rFonts w:ascii="Times New Roman" w:hAnsi="Times New Roman" w:cs="Times New Roman"/>
          <w:sz w:val="28"/>
          <w:szCs w:val="28"/>
        </w:rPr>
        <w:t>с</w:t>
      </w:r>
      <w:r w:rsidRPr="00E9643D">
        <w:rPr>
          <w:rFonts w:ascii="Times New Roman" w:hAnsi="Times New Roman" w:cs="Times New Roman"/>
          <w:sz w:val="28"/>
          <w:szCs w:val="28"/>
        </w:rPr>
        <w:t>точников.</w:t>
      </w:r>
    </w:p>
    <w:p w:rsidR="00B95B59" w:rsidRPr="00E9643D" w:rsidRDefault="00B95B59" w:rsidP="00667CD9">
      <w:pPr>
        <w:pStyle w:val="ConsPlusCel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E06465" w:rsidRPr="00E9643D">
        <w:rPr>
          <w:rFonts w:ascii="Times New Roman" w:hAnsi="Times New Roman" w:cs="Times New Roman"/>
          <w:sz w:val="28"/>
          <w:szCs w:val="28"/>
        </w:rPr>
        <w:t>Подпрограммы</w:t>
      </w:r>
      <w:r w:rsidRPr="00E9643D">
        <w:rPr>
          <w:rFonts w:ascii="Times New Roman" w:hAnsi="Times New Roman" w:cs="Times New Roman"/>
          <w:sz w:val="28"/>
          <w:szCs w:val="28"/>
        </w:rPr>
        <w:t xml:space="preserve"> – </w:t>
      </w:r>
      <w:r w:rsidR="00781AC0" w:rsidRPr="00E9643D">
        <w:rPr>
          <w:rFonts w:ascii="Times New Roman" w:hAnsi="Times New Roman" w:cs="Times New Roman"/>
          <w:sz w:val="28"/>
          <w:szCs w:val="28"/>
        </w:rPr>
        <w:t>У</w:t>
      </w:r>
      <w:r w:rsidRPr="00E9643D">
        <w:rPr>
          <w:rFonts w:ascii="Times New Roman" w:hAnsi="Times New Roman" w:cs="Times New Roman"/>
          <w:sz w:val="28"/>
          <w:szCs w:val="28"/>
        </w:rPr>
        <w:t xml:space="preserve">правление социальной политики администрации города Вятские Поляны. </w:t>
      </w:r>
    </w:p>
    <w:p w:rsidR="00423C59" w:rsidRPr="00423C59" w:rsidRDefault="00423C59" w:rsidP="00423C5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C59">
        <w:rPr>
          <w:rFonts w:ascii="Times New Roman" w:hAnsi="Times New Roman" w:cs="Times New Roman"/>
          <w:sz w:val="28"/>
          <w:szCs w:val="28"/>
        </w:rPr>
        <w:t xml:space="preserve">Общий объем ассигнований Подпрограммы составит </w:t>
      </w:r>
      <w:r w:rsidR="00286122">
        <w:rPr>
          <w:rFonts w:ascii="Times New Roman" w:hAnsi="Times New Roman" w:cs="Times New Roman"/>
          <w:sz w:val="28"/>
          <w:szCs w:val="28"/>
        </w:rPr>
        <w:t>372199,00</w:t>
      </w:r>
      <w:r w:rsidRPr="00423C59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423C59" w:rsidRPr="00423C59" w:rsidRDefault="00423C59" w:rsidP="00423C5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C59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286122">
        <w:rPr>
          <w:rFonts w:ascii="Times New Roman" w:hAnsi="Times New Roman" w:cs="Times New Roman"/>
          <w:sz w:val="28"/>
          <w:szCs w:val="28"/>
        </w:rPr>
        <w:t>71235,00</w:t>
      </w:r>
      <w:r w:rsidRPr="00423C5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23C59" w:rsidRDefault="00423C59" w:rsidP="00423C5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C59">
        <w:rPr>
          <w:rFonts w:ascii="Times New Roman" w:hAnsi="Times New Roman" w:cs="Times New Roman"/>
          <w:sz w:val="28"/>
          <w:szCs w:val="28"/>
        </w:rPr>
        <w:t xml:space="preserve">за счет средств городского бюджета </w:t>
      </w:r>
      <w:r w:rsidR="00286122">
        <w:rPr>
          <w:rFonts w:ascii="Times New Roman" w:hAnsi="Times New Roman" w:cs="Times New Roman"/>
          <w:sz w:val="28"/>
          <w:szCs w:val="28"/>
        </w:rPr>
        <w:t>300964,00</w:t>
      </w:r>
      <w:r w:rsidRPr="00423C5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5B59" w:rsidRPr="00E9643D" w:rsidRDefault="00B95B59" w:rsidP="00423C5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Объемы финансирования Подпрограммы уточняются ежегодно при формировании бюджета на очередной финансовый год и плановый период.</w:t>
      </w:r>
    </w:p>
    <w:p w:rsidR="00B95B59" w:rsidRDefault="00B95B59" w:rsidP="00620C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Подпрограммы за счет средств </w:t>
      </w:r>
      <w:r w:rsidR="00F959C8" w:rsidRPr="00E9643D">
        <w:rPr>
          <w:rFonts w:ascii="Times New Roman" w:hAnsi="Times New Roman" w:cs="Times New Roman"/>
          <w:sz w:val="28"/>
          <w:szCs w:val="28"/>
        </w:rPr>
        <w:t>г</w:t>
      </w:r>
      <w:r w:rsidR="00F959C8" w:rsidRPr="00E9643D">
        <w:rPr>
          <w:rFonts w:ascii="Times New Roman" w:hAnsi="Times New Roman" w:cs="Times New Roman"/>
          <w:sz w:val="28"/>
          <w:szCs w:val="28"/>
        </w:rPr>
        <w:t>о</w:t>
      </w:r>
      <w:r w:rsidR="00F959C8" w:rsidRPr="00E9643D">
        <w:rPr>
          <w:rFonts w:ascii="Times New Roman" w:hAnsi="Times New Roman" w:cs="Times New Roman"/>
          <w:sz w:val="28"/>
          <w:szCs w:val="28"/>
        </w:rPr>
        <w:t xml:space="preserve">родского </w:t>
      </w:r>
      <w:r w:rsidRPr="00E9643D">
        <w:rPr>
          <w:rFonts w:ascii="Times New Roman" w:hAnsi="Times New Roman" w:cs="Times New Roman"/>
          <w:sz w:val="28"/>
          <w:szCs w:val="28"/>
        </w:rPr>
        <w:t xml:space="preserve">бюджета представлено в приложении № </w:t>
      </w:r>
      <w:r w:rsidR="003E7145">
        <w:rPr>
          <w:rFonts w:ascii="Times New Roman" w:hAnsi="Times New Roman" w:cs="Times New Roman"/>
          <w:sz w:val="28"/>
          <w:szCs w:val="28"/>
        </w:rPr>
        <w:t>3</w:t>
      </w:r>
      <w:r w:rsidRPr="00E9643D">
        <w:rPr>
          <w:rFonts w:ascii="Times New Roman" w:hAnsi="Times New Roman" w:cs="Times New Roman"/>
          <w:sz w:val="28"/>
          <w:szCs w:val="28"/>
        </w:rPr>
        <w:t xml:space="preserve"> к </w:t>
      </w:r>
      <w:r w:rsidR="00891027" w:rsidRPr="00E9643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9643D">
        <w:rPr>
          <w:rFonts w:ascii="Times New Roman" w:hAnsi="Times New Roman" w:cs="Times New Roman"/>
          <w:sz w:val="28"/>
          <w:szCs w:val="28"/>
        </w:rPr>
        <w:t>пр</w:t>
      </w:r>
      <w:r w:rsidRPr="00E9643D">
        <w:rPr>
          <w:rFonts w:ascii="Times New Roman" w:hAnsi="Times New Roman" w:cs="Times New Roman"/>
          <w:sz w:val="28"/>
          <w:szCs w:val="28"/>
        </w:rPr>
        <w:t>о</w:t>
      </w:r>
      <w:r w:rsidRPr="00E9643D">
        <w:rPr>
          <w:rFonts w:ascii="Times New Roman" w:hAnsi="Times New Roman" w:cs="Times New Roman"/>
          <w:sz w:val="28"/>
          <w:szCs w:val="28"/>
        </w:rPr>
        <w:t>грамме.</w:t>
      </w:r>
    </w:p>
    <w:p w:rsidR="00620C2F" w:rsidRDefault="00620C2F" w:rsidP="00620C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1AC0" w:rsidRPr="00E9643D" w:rsidRDefault="00B95B59" w:rsidP="00620C2F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Анализ рисков реализации </w:t>
      </w:r>
      <w:r w:rsidRPr="00E9643D">
        <w:rPr>
          <w:rFonts w:ascii="Times New Roman" w:hAnsi="Times New Roman" w:cs="Times New Roman"/>
          <w:b/>
          <w:sz w:val="28"/>
          <w:szCs w:val="28"/>
        </w:rPr>
        <w:t>Под</w:t>
      </w:r>
      <w:r w:rsidRPr="00E9643D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95B59" w:rsidRPr="00E9643D" w:rsidRDefault="00B95B59" w:rsidP="00620C2F">
      <w:pPr>
        <w:autoSpaceDE w:val="0"/>
        <w:autoSpaceDN w:val="0"/>
        <w:adjustRightInd w:val="0"/>
        <w:spacing w:after="0" w:line="360" w:lineRule="auto"/>
        <w:ind w:left="35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643D">
        <w:rPr>
          <w:rFonts w:ascii="Times New Roman" w:hAnsi="Times New Roman" w:cs="Times New Roman"/>
          <w:b/>
          <w:bCs/>
          <w:sz w:val="28"/>
          <w:szCs w:val="28"/>
        </w:rPr>
        <w:t>и меры управления рисками</w:t>
      </w:r>
    </w:p>
    <w:p w:rsidR="00781AC0" w:rsidRPr="00E9643D" w:rsidRDefault="00781AC0" w:rsidP="00620C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5B59" w:rsidRPr="00E9643D" w:rsidRDefault="00B95B59" w:rsidP="00620C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 xml:space="preserve">К наиболее серьезным рискам реализации </w:t>
      </w:r>
      <w:r w:rsidR="00A62CF2">
        <w:rPr>
          <w:rFonts w:ascii="Times New Roman" w:hAnsi="Times New Roman" w:cs="Times New Roman"/>
          <w:sz w:val="28"/>
          <w:szCs w:val="28"/>
        </w:rPr>
        <w:t>Подп</w:t>
      </w:r>
      <w:r w:rsidRPr="00E9643D">
        <w:rPr>
          <w:rFonts w:ascii="Times New Roman" w:hAnsi="Times New Roman" w:cs="Times New Roman"/>
          <w:sz w:val="28"/>
          <w:szCs w:val="28"/>
        </w:rPr>
        <w:t>рограммы можно отн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>сти такие внешние риски, как изменение федерального законодательства в части перераспределения полномочий между Российской Федерацией, суб</w:t>
      </w:r>
      <w:r w:rsidRPr="00E9643D">
        <w:rPr>
          <w:rFonts w:ascii="Times New Roman" w:hAnsi="Times New Roman" w:cs="Times New Roman"/>
          <w:sz w:val="28"/>
          <w:szCs w:val="28"/>
        </w:rPr>
        <w:t>ъ</w:t>
      </w:r>
      <w:r w:rsidRPr="00E9643D">
        <w:rPr>
          <w:rFonts w:ascii="Times New Roman" w:hAnsi="Times New Roman" w:cs="Times New Roman"/>
          <w:sz w:val="28"/>
          <w:szCs w:val="28"/>
        </w:rPr>
        <w:t>ектами Российской Федерации и органами местного самоуправления. Вну</w:t>
      </w:r>
      <w:r w:rsidRPr="00E9643D">
        <w:rPr>
          <w:rFonts w:ascii="Times New Roman" w:hAnsi="Times New Roman" w:cs="Times New Roman"/>
          <w:sz w:val="28"/>
          <w:szCs w:val="28"/>
        </w:rPr>
        <w:t>т</w:t>
      </w:r>
      <w:r w:rsidRPr="00E9643D">
        <w:rPr>
          <w:rFonts w:ascii="Times New Roman" w:hAnsi="Times New Roman" w:cs="Times New Roman"/>
          <w:sz w:val="28"/>
          <w:szCs w:val="28"/>
        </w:rPr>
        <w:t xml:space="preserve">ренним риском реализации </w:t>
      </w:r>
      <w:r w:rsidR="004B23AA" w:rsidRPr="00E9643D">
        <w:rPr>
          <w:rFonts w:ascii="Times New Roman" w:hAnsi="Times New Roman" w:cs="Times New Roman"/>
          <w:sz w:val="28"/>
          <w:szCs w:val="28"/>
        </w:rPr>
        <w:t>Подп</w:t>
      </w:r>
      <w:r w:rsidRPr="00E9643D">
        <w:rPr>
          <w:rFonts w:ascii="Times New Roman" w:hAnsi="Times New Roman" w:cs="Times New Roman"/>
          <w:sz w:val="28"/>
          <w:szCs w:val="28"/>
        </w:rPr>
        <w:t>рограммы является неэффективное управл</w:t>
      </w:r>
      <w:r w:rsidRPr="00E9643D">
        <w:rPr>
          <w:rFonts w:ascii="Times New Roman" w:hAnsi="Times New Roman" w:cs="Times New Roman"/>
          <w:sz w:val="28"/>
          <w:szCs w:val="28"/>
        </w:rPr>
        <w:t>е</w:t>
      </w:r>
      <w:r w:rsidRPr="00E9643D">
        <w:rPr>
          <w:rFonts w:ascii="Times New Roman" w:hAnsi="Times New Roman" w:cs="Times New Roman"/>
          <w:sz w:val="28"/>
          <w:szCs w:val="28"/>
        </w:rPr>
        <w:t xml:space="preserve">ние </w:t>
      </w:r>
      <w:r w:rsidR="004B23AA" w:rsidRPr="00E9643D">
        <w:rPr>
          <w:rFonts w:ascii="Times New Roman" w:hAnsi="Times New Roman" w:cs="Times New Roman"/>
          <w:sz w:val="28"/>
          <w:szCs w:val="28"/>
        </w:rPr>
        <w:t>Под</w:t>
      </w:r>
      <w:r w:rsidRPr="00E9643D">
        <w:rPr>
          <w:rFonts w:ascii="Times New Roman" w:hAnsi="Times New Roman" w:cs="Times New Roman"/>
          <w:sz w:val="28"/>
          <w:szCs w:val="28"/>
        </w:rPr>
        <w:t xml:space="preserve">программой. Финансовый риск реализации </w:t>
      </w:r>
      <w:r w:rsidR="00A62CF2">
        <w:rPr>
          <w:rFonts w:ascii="Times New Roman" w:hAnsi="Times New Roman" w:cs="Times New Roman"/>
          <w:sz w:val="28"/>
          <w:szCs w:val="28"/>
        </w:rPr>
        <w:t>Под</w:t>
      </w:r>
      <w:r w:rsidRPr="00E9643D">
        <w:rPr>
          <w:rFonts w:ascii="Times New Roman" w:hAnsi="Times New Roman" w:cs="Times New Roman"/>
          <w:sz w:val="28"/>
          <w:szCs w:val="28"/>
        </w:rPr>
        <w:t>программы предста</w:t>
      </w:r>
      <w:r w:rsidRPr="00E9643D">
        <w:rPr>
          <w:rFonts w:ascii="Times New Roman" w:hAnsi="Times New Roman" w:cs="Times New Roman"/>
          <w:sz w:val="28"/>
          <w:szCs w:val="28"/>
        </w:rPr>
        <w:t>в</w:t>
      </w:r>
      <w:r w:rsidRPr="00E9643D">
        <w:rPr>
          <w:rFonts w:ascii="Times New Roman" w:hAnsi="Times New Roman" w:cs="Times New Roman"/>
          <w:sz w:val="28"/>
          <w:szCs w:val="28"/>
        </w:rPr>
        <w:t>ляет собой невыполнение в полном объеме принятых по программе финанс</w:t>
      </w:r>
      <w:r w:rsidRPr="00E9643D">
        <w:rPr>
          <w:rFonts w:ascii="Times New Roman" w:hAnsi="Times New Roman" w:cs="Times New Roman"/>
          <w:sz w:val="28"/>
          <w:szCs w:val="28"/>
        </w:rPr>
        <w:t>о</w:t>
      </w:r>
      <w:r w:rsidRPr="00E9643D">
        <w:rPr>
          <w:rFonts w:ascii="Times New Roman" w:hAnsi="Times New Roman" w:cs="Times New Roman"/>
          <w:sz w:val="28"/>
          <w:szCs w:val="28"/>
        </w:rPr>
        <w:t>вых обязательств.</w:t>
      </w:r>
    </w:p>
    <w:p w:rsidR="001B1D94" w:rsidRDefault="00B95B59" w:rsidP="00667CD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sz w:val="28"/>
          <w:szCs w:val="28"/>
        </w:rPr>
        <w:t>Способом ограничения финансового риска является ежегодная корре</w:t>
      </w:r>
      <w:r w:rsidRPr="00E9643D">
        <w:rPr>
          <w:rFonts w:ascii="Times New Roman" w:hAnsi="Times New Roman" w:cs="Times New Roman"/>
          <w:sz w:val="28"/>
          <w:szCs w:val="28"/>
        </w:rPr>
        <w:t>к</w:t>
      </w:r>
      <w:r w:rsidRPr="00E9643D">
        <w:rPr>
          <w:rFonts w:ascii="Times New Roman" w:hAnsi="Times New Roman" w:cs="Times New Roman"/>
          <w:sz w:val="28"/>
          <w:szCs w:val="28"/>
        </w:rPr>
        <w:t xml:space="preserve">тировка финансовых показателей программных мероприятий и показателей в зависимости от достигнутых результатов. </w:t>
      </w:r>
    </w:p>
    <w:p w:rsidR="00B915C4" w:rsidRDefault="00B915C4" w:rsidP="00667CD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B915C4" w:rsidSect="00B915C4">
          <w:headerReference w:type="even" r:id="rId9"/>
          <w:headerReference w:type="default" r:id="rId10"/>
          <w:footerReference w:type="even" r:id="rId11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C14B11" w:rsidRPr="009B2617" w:rsidRDefault="00C14B11" w:rsidP="00C14B1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9B261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C14B11" w:rsidRPr="009B2617" w:rsidRDefault="00C14B11" w:rsidP="00C14B1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9B2617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14B11" w:rsidRPr="009B2617" w:rsidRDefault="00C14B11" w:rsidP="00C14B1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9B2617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C14B11" w:rsidRPr="009B2617" w:rsidRDefault="00C14B11" w:rsidP="00C14B1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9B2617">
        <w:rPr>
          <w:rFonts w:ascii="Times New Roman" w:hAnsi="Times New Roman" w:cs="Times New Roman"/>
          <w:sz w:val="28"/>
          <w:szCs w:val="28"/>
          <w:lang w:eastAsia="ru-RU"/>
        </w:rPr>
        <w:t xml:space="preserve">на 2020 – 2025 годы   </w:t>
      </w:r>
    </w:p>
    <w:p w:rsidR="00C14B11" w:rsidRPr="009B2617" w:rsidRDefault="00C14B11" w:rsidP="00C14B1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0C2F" w:rsidRPr="00620C2F" w:rsidRDefault="00620C2F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proofErr w:type="gramStart"/>
      <w:r w:rsidRPr="00620C2F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</w:t>
      </w:r>
      <w:proofErr w:type="gramEnd"/>
    </w:p>
    <w:p w:rsidR="00620C2F" w:rsidRPr="00620C2F" w:rsidRDefault="00620C2F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620C2F">
        <w:rPr>
          <w:rFonts w:ascii="Times New Roman" w:hAnsi="Times New Roman" w:cs="Times New Roman"/>
          <w:sz w:val="28"/>
          <w:szCs w:val="28"/>
        </w:rPr>
        <w:t xml:space="preserve"> города Вятские Поляны от</w:t>
      </w:r>
      <w:r w:rsidR="006A04F5">
        <w:rPr>
          <w:rFonts w:ascii="Times New Roman" w:hAnsi="Times New Roman" w:cs="Times New Roman"/>
          <w:sz w:val="28"/>
          <w:szCs w:val="28"/>
        </w:rPr>
        <w:t xml:space="preserve"> 15.04.2022 </w:t>
      </w:r>
      <w:r w:rsidRPr="00620C2F">
        <w:rPr>
          <w:rFonts w:ascii="Times New Roman" w:hAnsi="Times New Roman" w:cs="Times New Roman"/>
          <w:sz w:val="28"/>
          <w:szCs w:val="28"/>
        </w:rPr>
        <w:t xml:space="preserve"> № </w:t>
      </w:r>
      <w:r w:rsidR="006A04F5">
        <w:rPr>
          <w:rFonts w:ascii="Times New Roman" w:hAnsi="Times New Roman" w:cs="Times New Roman"/>
          <w:sz w:val="28"/>
          <w:szCs w:val="28"/>
        </w:rPr>
        <w:t>538</w:t>
      </w:r>
      <w:proofErr w:type="gramStart"/>
      <w:r w:rsidRPr="00620C2F">
        <w:rPr>
          <w:rFonts w:ascii="Times New Roman" w:hAnsi="Times New Roman" w:cs="Times New Roman"/>
          <w:sz w:val="28"/>
          <w:szCs w:val="28"/>
        </w:rPr>
        <w:t xml:space="preserve">        )</w:t>
      </w:r>
      <w:proofErr w:type="gramEnd"/>
    </w:p>
    <w:p w:rsidR="00C14B11" w:rsidRPr="009B2617" w:rsidRDefault="00C14B11" w:rsidP="00C14B11">
      <w:pPr>
        <w:spacing w:after="0" w:line="240" w:lineRule="auto"/>
        <w:ind w:firstLine="1260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4B11" w:rsidRPr="009B2617" w:rsidRDefault="00C14B11" w:rsidP="00C14B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14B11" w:rsidRPr="009B2617" w:rsidRDefault="00C14B11" w:rsidP="00C14B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B2617">
        <w:rPr>
          <w:rFonts w:ascii="Times New Roman" w:hAnsi="Times New Roman" w:cs="Times New Roman"/>
          <w:b/>
          <w:sz w:val="28"/>
          <w:szCs w:val="28"/>
          <w:lang w:eastAsia="ru-RU"/>
        </w:rPr>
        <w:t>Сведения о целевых показателях эффективности реализации муниципальной программы</w:t>
      </w:r>
    </w:p>
    <w:p w:rsidR="00C14B11" w:rsidRPr="009B2617" w:rsidRDefault="00C14B11" w:rsidP="00C14B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3"/>
        <w:gridCol w:w="3717"/>
        <w:gridCol w:w="1422"/>
        <w:gridCol w:w="1137"/>
        <w:gridCol w:w="1131"/>
        <w:gridCol w:w="1131"/>
        <w:gridCol w:w="1131"/>
        <w:gridCol w:w="1131"/>
        <w:gridCol w:w="1115"/>
        <w:gridCol w:w="1115"/>
        <w:gridCol w:w="1115"/>
      </w:tblGrid>
      <w:tr w:rsidR="00C14B11" w:rsidRPr="009B2617" w:rsidTr="00C14B11">
        <w:trPr>
          <w:trHeight w:val="329"/>
          <w:tblHeader/>
        </w:trPr>
        <w:tc>
          <w:tcPr>
            <w:tcW w:w="1083" w:type="dxa"/>
            <w:vMerge w:val="restart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717" w:type="dxa"/>
            <w:vMerge w:val="restart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программы, подпрограммы, </w:t>
            </w:r>
          </w:p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отдельного мероприятия, </w:t>
            </w:r>
          </w:p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проекта, показателя</w:t>
            </w:r>
          </w:p>
        </w:tc>
        <w:tc>
          <w:tcPr>
            <w:tcW w:w="1422" w:type="dxa"/>
            <w:vMerge w:val="restart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006" w:type="dxa"/>
            <w:gridSpan w:val="8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Значение показателя эффективности </w:t>
            </w:r>
          </w:p>
        </w:tc>
      </w:tr>
      <w:tr w:rsidR="00C14B11" w:rsidRPr="009B2617" w:rsidTr="003E0365">
        <w:trPr>
          <w:trHeight w:val="501"/>
          <w:tblHeader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1" w:type="dxa"/>
            <w:tcBorders>
              <w:right w:val="single" w:sz="4" w:space="0" w:color="auto"/>
            </w:tcBorders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1" w:type="dxa"/>
            <w:tcBorders>
              <w:left w:val="single" w:sz="4" w:space="0" w:color="auto"/>
            </w:tcBorders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1" w:type="dxa"/>
            <w:tcBorders>
              <w:left w:val="single" w:sz="4" w:space="0" w:color="auto"/>
            </w:tcBorders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1" w:type="dxa"/>
            <w:tcBorders>
              <w:left w:val="single" w:sz="4" w:space="0" w:color="auto"/>
            </w:tcBorders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</w:tcPr>
          <w:p w:rsidR="00C14B11" w:rsidRPr="009B2617" w:rsidRDefault="00C14B11" w:rsidP="00C14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Цель «Удовлетворение потребностей населения в сфере культуры и искусства, повышение привлекательности и эффективн</w:t>
            </w: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сти деятельности муниципальных учреждений культуры и дополнительного образования»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</w:tcPr>
          <w:p w:rsidR="00C14B11" w:rsidRPr="009B2617" w:rsidRDefault="00C14B11" w:rsidP="00C14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«Сохранение, эффективное использование и развитие культурного потенциала города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Охват населения услугами би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лиотек, в том числе посредством сети интернет, посещений на 1 жителя в год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населения, вовл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ченного в культурно-массовые мероприятия, </w:t>
            </w:r>
            <w:proofErr w:type="gramStart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проводимых</w:t>
            </w:r>
            <w:proofErr w:type="gramEnd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учр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ждениями </w:t>
            </w:r>
            <w:proofErr w:type="spellStart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типа, к предыдущему году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посещений организ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ций культуры по отношению к уровню 2010 года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предоставляемых н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селению дополнительных услуг в сфере культуры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«Сохранение культурного и исторического наследия города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библиографических записей в сводном электронном каталоге библиотек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tabs>
                <w:tab w:val="left" w:pos="3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61390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62000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Посещаемость музейных учре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дений (на 1 жителя в год)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 посещений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объектов культурного н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следия, находящихся в удовл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творительном состоянии, в 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щем количестве объектов кул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турного наследия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14B11" w:rsidRPr="006833BF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6833BF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33B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«Создание условий для обеспечения выполнения и реализации полномочий в сфере культуры»</w:t>
            </w:r>
          </w:p>
        </w:tc>
      </w:tr>
      <w:tr w:rsidR="00C14B11" w:rsidRPr="004F0C8A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качеством предоставляемых 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луг в сфере культуры.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A62CF2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нее </w:t>
            </w:r>
            <w:r w:rsidR="00C14B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6833BF" w:rsidRDefault="00A62CF2" w:rsidP="003E0365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нее </w:t>
            </w:r>
            <w:r w:rsidR="00C14B1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6833BF" w:rsidRDefault="00A62CF2" w:rsidP="003E0365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нее </w:t>
            </w:r>
            <w:r w:rsidR="00C14B11" w:rsidRPr="004D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14B1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6833BF" w:rsidRDefault="00A62CF2" w:rsidP="003E0365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нее </w:t>
            </w:r>
            <w:r w:rsidR="00C14B11" w:rsidRPr="004D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spellStart"/>
            <w:r w:rsidR="00C14B1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proofErr w:type="spellEnd"/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Подпрограмма «Наследие»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Цель  «Создание условий для сохранения культурного, исторического наследия и расширения доступа населения к культу</w:t>
            </w: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ным ценностям и информации»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«Повышение доступности и качества библиотечных и музейных услуг»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книжного фонда, прио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ретенного, в том числе за счет </w:t>
            </w: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средств Подпрограммы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1,29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Доля представляемых во всех формах зрителю музейных пре</w:t>
            </w: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д</w:t>
            </w: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метов в общем количестве предм</w:t>
            </w: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е</w:t>
            </w: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тов основного фонда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«Обеспечение сохранности и использования объектов культурного наследия»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оличество монументальных п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мятников и мемориальных досок города Вятские Поляны, наход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щихся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удовлетворительном с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стоянии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«Модернизация недвижимого имущества учреждений культуры»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Усовершенствование материал</w:t>
            </w: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ь</w:t>
            </w:r>
            <w:r w:rsidRPr="009B2617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но-технической базы, проведение капитальных и текущих ремонтов 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Учреждений в процентном соо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ношении к стоимости основных средств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3,19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DA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5" w:type="dxa"/>
            <w:gridSpan w:val="10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книговыдач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170,4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Посещаемость на одного польз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вателя библиотек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Охват населения города библи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течным обслуживанием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DA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посещений музея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7" w:type="dxa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131" w:type="dxa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1" w:type="dxa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1" w:type="dxa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131" w:type="dxa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15" w:type="dxa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15" w:type="dxa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15" w:type="dxa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выставочных прое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 в течение года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музе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экскурсий, выставок, лекций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DA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Отдельное мероприятие «Модернизация библиотек в части комплектования книжных фондов библиотек муниципальных о</w:t>
            </w: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разований и государственных общедоступных библиотек субъектов Российской Федерации государственной программы К</w:t>
            </w: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ровской области «Развитие культуры»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Поступления в фонды библиотек 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Вятские Поляны за счет средств государственной по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держки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посещений организ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ций культуры по отношению к уровню 2017 года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0F33E0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5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31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253075" w:rsidRDefault="00C14B11" w:rsidP="00DA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  <w:r w:rsidR="00DA2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5" w:type="dxa"/>
            <w:gridSpan w:val="10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53075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</w:tcPr>
          <w:p w:rsidR="00C14B11" w:rsidRPr="00903962" w:rsidRDefault="00C14B11" w:rsidP="003E0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Количество</w:t>
            </w:r>
            <w:r w:rsidRPr="0090396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объектов культурн</w:t>
            </w:r>
            <w:r w:rsidRPr="0090396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90396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го наследия, в отношении кот</w:t>
            </w:r>
            <w:r w:rsidRPr="0090396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90396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рых осуществлены плановые м</w:t>
            </w:r>
            <w:r w:rsidRPr="0090396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</w:t>
            </w:r>
            <w:r w:rsidRPr="0090396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роприятия по контролю их с</w:t>
            </w:r>
            <w:r w:rsidRPr="0090396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90396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стояния, в общем числе объектов культурного наследия </w:t>
            </w:r>
          </w:p>
        </w:tc>
        <w:tc>
          <w:tcPr>
            <w:tcW w:w="1422" w:type="dxa"/>
            <w:vAlign w:val="center"/>
          </w:tcPr>
          <w:p w:rsidR="00C14B11" w:rsidRPr="001C4CE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1C4CE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1C4CE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1C4CE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1C4CE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53075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5307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5307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5307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DA2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5" w:type="dxa"/>
            <w:gridSpan w:val="10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/>
                <w:b/>
                <w:sz w:val="24"/>
                <w:szCs w:val="28"/>
              </w:rPr>
              <w:t>Отдельное мероприятие «</w:t>
            </w:r>
            <w:r w:rsidRPr="00253075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253075">
              <w:rPr>
                <w:rFonts w:ascii="Times New Roman" w:hAnsi="Times New Roman"/>
                <w:b/>
                <w:sz w:val="24"/>
                <w:szCs w:val="28"/>
              </w:rPr>
              <w:t>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</w:tcPr>
          <w:p w:rsidR="00C14B11" w:rsidRPr="009B2617" w:rsidRDefault="00C14B11" w:rsidP="003E03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7C73">
              <w:rPr>
                <w:rFonts w:ascii="Times New Roman" w:hAnsi="Times New Roman"/>
                <w:sz w:val="24"/>
                <w:szCs w:val="28"/>
              </w:rPr>
              <w:t>Количество учреждений культ</w:t>
            </w:r>
            <w:r w:rsidRPr="00FF7C73">
              <w:rPr>
                <w:rFonts w:ascii="Times New Roman" w:hAnsi="Times New Roman"/>
                <w:sz w:val="24"/>
                <w:szCs w:val="28"/>
              </w:rPr>
              <w:t>у</w:t>
            </w:r>
            <w:r w:rsidRPr="00FF7C73">
              <w:rPr>
                <w:rFonts w:ascii="Times New Roman" w:hAnsi="Times New Roman"/>
                <w:sz w:val="24"/>
                <w:szCs w:val="28"/>
              </w:rPr>
              <w:t>ры, в отношении которых выпо</w:t>
            </w:r>
            <w:r w:rsidRPr="00FF7C73">
              <w:rPr>
                <w:rFonts w:ascii="Times New Roman" w:hAnsi="Times New Roman"/>
                <w:sz w:val="24"/>
                <w:szCs w:val="28"/>
              </w:rPr>
              <w:t>л</w:t>
            </w:r>
            <w:r w:rsidRPr="00FF7C73">
              <w:rPr>
                <w:rFonts w:ascii="Times New Roman" w:hAnsi="Times New Roman"/>
                <w:sz w:val="24"/>
                <w:szCs w:val="28"/>
              </w:rPr>
              <w:t>нены работы (оказаны услуги, поставлены товары)</w:t>
            </w:r>
          </w:p>
        </w:tc>
        <w:tc>
          <w:tcPr>
            <w:tcW w:w="1422" w:type="dxa"/>
            <w:vAlign w:val="center"/>
          </w:tcPr>
          <w:p w:rsidR="00C14B11" w:rsidRPr="00FF7C73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FF7C73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FF7C73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FF7C73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FF7C73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5" w:type="dxa"/>
            <w:gridSpan w:val="10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Подпрограмма «Искусство»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 «Обеспечение прав граждан на участие в культурной жизни и реализацию творческого потенциала жителей </w:t>
            </w:r>
          </w:p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города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5" w:type="dxa"/>
            <w:gridSpan w:val="10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«Создание условий для сохранения и развития традиционной народной культуры, </w:t>
            </w:r>
          </w:p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нематериального культурного наследия»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численность зрителей на мероприятиях учреждений </w:t>
            </w:r>
            <w:proofErr w:type="spellStart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турно-досугового</w:t>
            </w:r>
            <w:proofErr w:type="spellEnd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типа в расчете на 1 тыс. человек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мероприятий с участием национальных коллективов из общего числа, проводимых в г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роде мероприятий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реализованных областных, межрегиональных и всеросси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ских социально-культурных пр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ектов в общем количестве план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руемых мероприятий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DA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Отдельное мероприятие «Организация культурного досуга на базе учреждений культуры города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бесплатных </w:t>
            </w:r>
            <w:proofErr w:type="spellStart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киноп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казов</w:t>
            </w:r>
            <w:proofErr w:type="spellEnd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(30-40 мест) для людей с нарушением слуха и зрения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righ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участников худож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ственной самодеятельности в н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циональных коллектива города</w:t>
            </w:r>
            <w:proofErr w:type="gramEnd"/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31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клубных формиров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ний, в том числе для детей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1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во всероссийских, обл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стных, межрегиональных смо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рах, конкурсах, фестивалях, праздниках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1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DA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профессиональных конкурсов, фестивалей, выставок, в которых приняли участие уч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щиеся детских школ искусств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31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Сохранность контингента в у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реждении дополнительного обр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зования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DA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14145" w:type="dxa"/>
            <w:gridSpan w:val="10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  <w:t>Отдельное мероприятие «Обеспечение развития и укрепления материально-технической базы муниципальных домов культуры»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131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115" w:type="dxa"/>
            <w:vAlign w:val="center"/>
          </w:tcPr>
          <w:p w:rsidR="00C14B11" w:rsidRPr="00253075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проведения общег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родских культурно-массовых м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роприятий, театрализованных праздников, фестивалей, конку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Отдельное мероприятие  «Социальные мероприятия в городе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мероприятий, н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правленных на социальную ада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тацию инвалидов и граждан п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жилого возраста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253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Отдельное мероприятие «</w:t>
            </w:r>
            <w:r w:rsidR="00253075" w:rsidRPr="00253075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B72780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оказанных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туристко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нформационных услуг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253075" w:rsidRDefault="0025307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5" w:type="dxa"/>
            <w:vAlign w:val="center"/>
          </w:tcPr>
          <w:p w:rsidR="00C14B11" w:rsidRPr="00253075" w:rsidRDefault="0025307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5" w:type="dxa"/>
            <w:vAlign w:val="center"/>
          </w:tcPr>
          <w:p w:rsidR="00C14B11" w:rsidRPr="00253075" w:rsidRDefault="0025307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5" w:type="dxa"/>
            <w:vAlign w:val="center"/>
          </w:tcPr>
          <w:p w:rsidR="00C14B11" w:rsidRPr="00253075" w:rsidRDefault="0025307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 w:val="restart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5" w:type="dxa"/>
            <w:gridSpan w:val="10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369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Отдельное мероприятие  «Деятельность Управления социальной политики администрации города Вятские Поляны»</w:t>
            </w:r>
          </w:p>
        </w:tc>
      </w:tr>
      <w:tr w:rsidR="00C14B11" w:rsidRPr="009B2617" w:rsidTr="003E0365">
        <w:trPr>
          <w:trHeight w:val="300"/>
        </w:trPr>
        <w:tc>
          <w:tcPr>
            <w:tcW w:w="1083" w:type="dxa"/>
            <w:vMerge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shd w:val="clear" w:color="auto" w:fill="auto"/>
          </w:tcPr>
          <w:p w:rsidR="00C14B11" w:rsidRPr="009B2617" w:rsidRDefault="00C14B11" w:rsidP="003E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средств направленных на проведение независимой </w:t>
            </w:r>
            <w:proofErr w:type="gramStart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оценки качества условий оказания услуг</w:t>
            </w:r>
            <w:proofErr w:type="gramEnd"/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31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5" w:type="dxa"/>
            <w:vAlign w:val="center"/>
          </w:tcPr>
          <w:p w:rsidR="00C14B11" w:rsidRPr="009B2617" w:rsidRDefault="00C14B11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6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53075" w:rsidRDefault="00253075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3075" w:rsidRDefault="00253075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3075" w:rsidRDefault="00253075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3075" w:rsidRDefault="00253075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3075" w:rsidRDefault="00253075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06CE" w:rsidRPr="006506CE" w:rsidRDefault="006506CE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6506CE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6506CE" w:rsidRPr="006506CE" w:rsidRDefault="006506CE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6506CE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506CE" w:rsidRPr="006506CE" w:rsidRDefault="006506CE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6506CE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6506CE" w:rsidRPr="006506CE" w:rsidRDefault="006506CE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6506CE">
        <w:rPr>
          <w:rFonts w:ascii="Times New Roman" w:hAnsi="Times New Roman" w:cs="Times New Roman"/>
          <w:sz w:val="28"/>
          <w:szCs w:val="28"/>
          <w:lang w:eastAsia="ru-RU"/>
        </w:rPr>
        <w:t xml:space="preserve">на 2021 – 2025 годы   </w:t>
      </w:r>
    </w:p>
    <w:p w:rsidR="006506CE" w:rsidRPr="006506CE" w:rsidRDefault="006506CE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0C2F" w:rsidRPr="00620C2F" w:rsidRDefault="00620C2F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proofErr w:type="gramStart"/>
      <w:r w:rsidRPr="00620C2F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</w:t>
      </w:r>
      <w:proofErr w:type="gramEnd"/>
    </w:p>
    <w:p w:rsidR="00620C2F" w:rsidRPr="00620C2F" w:rsidRDefault="00620C2F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620C2F">
        <w:rPr>
          <w:rFonts w:ascii="Times New Roman" w:hAnsi="Times New Roman" w:cs="Times New Roman"/>
          <w:sz w:val="28"/>
          <w:szCs w:val="28"/>
        </w:rPr>
        <w:t xml:space="preserve"> города Вятские Поляны от </w:t>
      </w:r>
      <w:r w:rsidR="006A04F5">
        <w:rPr>
          <w:rFonts w:ascii="Times New Roman" w:hAnsi="Times New Roman" w:cs="Times New Roman"/>
          <w:sz w:val="28"/>
          <w:szCs w:val="28"/>
        </w:rPr>
        <w:t>15.04.2022   №  538</w:t>
      </w:r>
      <w:proofErr w:type="gramStart"/>
      <w:r w:rsidRPr="00620C2F">
        <w:rPr>
          <w:rFonts w:ascii="Times New Roman" w:hAnsi="Times New Roman" w:cs="Times New Roman"/>
          <w:sz w:val="28"/>
          <w:szCs w:val="28"/>
        </w:rPr>
        <w:t xml:space="preserve">      )</w:t>
      </w:r>
      <w:proofErr w:type="gramEnd"/>
    </w:p>
    <w:p w:rsidR="006506CE" w:rsidRPr="006506CE" w:rsidRDefault="006506CE" w:rsidP="006506C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2617" w:rsidRPr="009B2617" w:rsidRDefault="009B2617" w:rsidP="009B2617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B26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9B2617" w:rsidRPr="009B2617" w:rsidRDefault="009B2617" w:rsidP="009B2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B26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расчета </w:t>
      </w:r>
      <w:proofErr w:type="gramStart"/>
      <w:r w:rsidRPr="009B2617">
        <w:rPr>
          <w:rFonts w:ascii="Times New Roman" w:hAnsi="Times New Roman" w:cs="Times New Roman"/>
          <w:b/>
          <w:sz w:val="28"/>
          <w:szCs w:val="28"/>
          <w:lang w:eastAsia="ru-RU"/>
        </w:rPr>
        <w:t>значений целевых показателей эффективности реализации государственной программы</w:t>
      </w:r>
      <w:proofErr w:type="gramEnd"/>
    </w:p>
    <w:p w:rsidR="009B2617" w:rsidRPr="009B2617" w:rsidRDefault="009B2617" w:rsidP="009B2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507"/>
        <w:gridCol w:w="1617"/>
        <w:gridCol w:w="7131"/>
      </w:tblGrid>
      <w:tr w:rsidR="009B2617" w:rsidRPr="003E0365" w:rsidTr="009B2617">
        <w:trPr>
          <w:tblHeader/>
        </w:trPr>
        <w:tc>
          <w:tcPr>
            <w:tcW w:w="814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Наименование государственной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программы, подпрограммы, отдельного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мероприятия, проекта, показателя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7131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Методика расчета значения показателя,</w:t>
            </w:r>
          </w:p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источник получения информации</w:t>
            </w:r>
          </w:p>
        </w:tc>
      </w:tr>
      <w:tr w:rsidR="004A4530" w:rsidRPr="003E0365" w:rsidTr="009B2617">
        <w:tc>
          <w:tcPr>
            <w:tcW w:w="814" w:type="dxa"/>
            <w:vMerge w:val="restart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55" w:type="dxa"/>
            <w:gridSpan w:val="3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</w:tr>
      <w:tr w:rsidR="004A4530" w:rsidRPr="003E0365" w:rsidTr="009B2617">
        <w:tc>
          <w:tcPr>
            <w:tcW w:w="814" w:type="dxa"/>
            <w:vMerge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услугами библиотек, в том числе посредством сети интернет, посещений на 1 жителя в год</w:t>
            </w:r>
          </w:p>
        </w:tc>
        <w:tc>
          <w:tcPr>
            <w:tcW w:w="1617" w:type="dxa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A4530" w:rsidRPr="003E0365" w:rsidRDefault="004A4530" w:rsidP="009B261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1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</w:p>
          <w:p w:rsidR="004A4530" w:rsidRPr="003E0365" w:rsidRDefault="004A4530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A4530" w:rsidRPr="003E0365" w:rsidRDefault="004A4530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библиотек, в том числе посре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ством сети интернет,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р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мы федерального статистического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«Свод год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вых сведений об общедоступных (публичных) библиотеках системы Минкультуры России»;</w:t>
            </w:r>
          </w:p>
          <w:p w:rsidR="004A4530" w:rsidRPr="003E0365" w:rsidRDefault="004A4530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 численность населения на начало отчётного года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 согла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с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4A4530" w:rsidRPr="003E0365" w:rsidTr="009B2617">
        <w:tc>
          <w:tcPr>
            <w:tcW w:w="814" w:type="dxa"/>
            <w:vMerge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Численность населения, вовлеченного в кул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турно-массовые мероприятия, проводимых у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реждениями культурн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досугового типа, к предыдущему году</w:t>
            </w:r>
          </w:p>
        </w:tc>
        <w:tc>
          <w:tcPr>
            <w:tcW w:w="1617" w:type="dxa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7131" w:type="dxa"/>
          </w:tcPr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A4530" w:rsidRPr="003E0365" w:rsidTr="009B2617">
        <w:tc>
          <w:tcPr>
            <w:tcW w:w="814" w:type="dxa"/>
            <w:vMerge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617" w:type="dxa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I=Е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2010 года.</w:t>
            </w:r>
          </w:p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</w:t>
            </w:r>
          </w:p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БЗ – количества посещений организации культуры в 2010 г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ния.</w:t>
            </w:r>
          </w:p>
        </w:tc>
      </w:tr>
      <w:tr w:rsidR="004A4530" w:rsidRPr="003E0365" w:rsidTr="009B2617">
        <w:tc>
          <w:tcPr>
            <w:tcW w:w="814" w:type="dxa"/>
            <w:vMerge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A4530" w:rsidRPr="003E0365" w:rsidRDefault="004A4530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предоставляемых населению 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полнительных услуг в сфере культуры</w:t>
            </w:r>
          </w:p>
        </w:tc>
        <w:tc>
          <w:tcPr>
            <w:tcW w:w="1617" w:type="dxa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A4530" w:rsidRPr="003E0365" w:rsidRDefault="00836177" w:rsidP="00836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4A4530" w:rsidRPr="003E0365" w:rsidTr="009B2617">
        <w:tc>
          <w:tcPr>
            <w:tcW w:w="814" w:type="dxa"/>
            <w:vMerge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A4530" w:rsidRPr="003E0365" w:rsidRDefault="004A4530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сводном электронном каталоге библиотек</w:t>
            </w:r>
          </w:p>
        </w:tc>
        <w:tc>
          <w:tcPr>
            <w:tcW w:w="1617" w:type="dxa"/>
            <w:vAlign w:val="center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A4530" w:rsidRPr="003E0365" w:rsidRDefault="004A4530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гласно данным форм федерального статистического наблюд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ния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«Свод годовых сведений об общедоступных (публичных) библиотеках системы Минкультуры России»;</w:t>
            </w:r>
          </w:p>
        </w:tc>
      </w:tr>
      <w:tr w:rsidR="004A4530" w:rsidRPr="003E0365" w:rsidTr="009B2617">
        <w:tc>
          <w:tcPr>
            <w:tcW w:w="814" w:type="dxa"/>
            <w:vMerge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A4530" w:rsidRPr="003E0365" w:rsidRDefault="004A4530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музейных учреждений (на 1 жителя в год)</w:t>
            </w:r>
          </w:p>
        </w:tc>
        <w:tc>
          <w:tcPr>
            <w:tcW w:w="1617" w:type="dxa"/>
            <w:vAlign w:val="center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 посещений</w:t>
            </w:r>
          </w:p>
        </w:tc>
        <w:tc>
          <w:tcPr>
            <w:tcW w:w="7131" w:type="dxa"/>
          </w:tcPr>
          <w:p w:rsidR="004A4530" w:rsidRPr="003E0365" w:rsidRDefault="004A4530" w:rsidP="009B261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 xml:space="preserve">4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4A4530" w:rsidRPr="003E0365" w:rsidRDefault="004A4530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где:</w:t>
            </w:r>
          </w:p>
          <w:p w:rsidR="004A4530" w:rsidRPr="003E0365" w:rsidRDefault="004A4530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- количество посещений музейных учреждений в отче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т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формы федерального статистич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8-НК «Сведения о деятельности музея»;</w:t>
            </w:r>
          </w:p>
          <w:p w:rsidR="004A4530" w:rsidRPr="003E0365" w:rsidRDefault="004A4530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согласно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статистики по Кировской области.</w:t>
            </w:r>
          </w:p>
        </w:tc>
      </w:tr>
      <w:tr w:rsidR="004A4530" w:rsidRPr="003E0365" w:rsidTr="009B2617">
        <w:tc>
          <w:tcPr>
            <w:tcW w:w="814" w:type="dxa"/>
            <w:vMerge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A4530" w:rsidRPr="003E0365" w:rsidRDefault="004A4530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объектов культурного наследия, наход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щихся в удовлетворительном состоянии, в 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щем количестве объектов культурного насл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дия</w:t>
            </w:r>
          </w:p>
        </w:tc>
        <w:tc>
          <w:tcPr>
            <w:tcW w:w="1617" w:type="dxa"/>
            <w:vAlign w:val="center"/>
          </w:tcPr>
          <w:p w:rsidR="004A4530" w:rsidRPr="003E0365" w:rsidRDefault="004A4530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A4530" w:rsidRPr="003E0365" w:rsidRDefault="004A4530" w:rsidP="009B2617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6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уд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об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 100% ,</w:t>
            </w:r>
          </w:p>
          <w:p w:rsidR="004A4530" w:rsidRPr="003E0365" w:rsidRDefault="004A4530" w:rsidP="009B2617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A4530" w:rsidRPr="003E0365" w:rsidRDefault="004A4530" w:rsidP="009B26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уд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объектов культурного наследия, находящихся в удовлетворительном состоянии, на конец отчетного года, согласно акта по обследованию объектов культурного наследия расположенных на территории города Вятские Поляны;</w:t>
            </w:r>
          </w:p>
          <w:p w:rsidR="004A4530" w:rsidRPr="003E0365" w:rsidRDefault="004A4530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общее количество объектов культурного наследия, на конец отчетного года, согласно принятых в установленном законодательством порядке нормативных правовых актов о принятии на государственную охрану объектов культурного наследия.</w:t>
            </w:r>
          </w:p>
        </w:tc>
      </w:tr>
      <w:tr w:rsidR="00836177" w:rsidRPr="003E0365" w:rsidTr="009B2617">
        <w:tc>
          <w:tcPr>
            <w:tcW w:w="814" w:type="dxa"/>
            <w:vMerge/>
          </w:tcPr>
          <w:p w:rsidR="00836177" w:rsidRPr="003E0365" w:rsidRDefault="0083617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836177" w:rsidRPr="003E0365" w:rsidRDefault="00836177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качеством пр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доставляемых услуг в сфере культуры</w:t>
            </w:r>
          </w:p>
        </w:tc>
        <w:tc>
          <w:tcPr>
            <w:tcW w:w="1617" w:type="dxa"/>
            <w:vAlign w:val="center"/>
          </w:tcPr>
          <w:p w:rsidR="00836177" w:rsidRPr="003E0365" w:rsidRDefault="0083617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836177" w:rsidRPr="003E0365" w:rsidRDefault="00836177" w:rsidP="00836177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данным опроса получателей муниципальных услуг </w:t>
            </w:r>
          </w:p>
        </w:tc>
      </w:tr>
      <w:tr w:rsidR="009B2617" w:rsidRPr="003E0365" w:rsidTr="009B2617">
        <w:tc>
          <w:tcPr>
            <w:tcW w:w="814" w:type="dxa"/>
            <w:vMerge w:val="restart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255" w:type="dxa"/>
            <w:gridSpan w:val="3"/>
          </w:tcPr>
          <w:p w:rsidR="009B2617" w:rsidRPr="003E0365" w:rsidRDefault="009B2617" w:rsidP="00903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«Наследие»</w:t>
            </w: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книжного фонда, приобретенного, в том числе за счет 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средств Подпрограммы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31" w:type="dxa"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определяется по данным формы статистического наблюдения о работе библиотек за отчетный период (форма 6-НК «Сведения об общедоступной (публичной) библиотеке»).</w:t>
            </w: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Доля представляемых во всех формах зрителю музейных предметов в общем количестве пре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метов основного фонда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до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* 100%</w:t>
            </w:r>
          </w:p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музейных предметов представленных зр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телям, согласно данным формы федерального статистическ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наблюдения № 8-НК «Сведения о деятельности музея»;</w:t>
            </w:r>
          </w:p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общая численность фонда согласно данным формы ф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дерального статистического наблюдения № 8-НК</w:t>
            </w: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оличество монументальных памятников и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Единиц</w:t>
            </w:r>
          </w:p>
        </w:tc>
        <w:tc>
          <w:tcPr>
            <w:tcW w:w="7131" w:type="dxa"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 xml:space="preserve">как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количество монументальных памятников и 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состоянии, на конец отчетного года, с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гласно реестру монументальных памятников и  мемориал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ь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ных досок города Вятские Поляны, утвержденного постано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лением администрации  города Вятские Поляны от 16.03.2015 № 554.</w:t>
            </w: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Усовершенствование материально-технической базы, проведение капитальных и текущих р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монтов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Учреждений в процентном соотнош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нии к стоимости основных средств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9B2617" w:rsidRPr="003E0365" w:rsidRDefault="009B2617" w:rsidP="009B261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2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*100%</w:t>
            </w:r>
          </w:p>
          <w:p w:rsidR="009B2617" w:rsidRPr="003E0365" w:rsidRDefault="009B2617" w:rsidP="009B2617">
            <w:pPr>
              <w:tabs>
                <w:tab w:val="left" w:pos="463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где: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стоимость основных средств в тыс. рублей, приобрете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ных учреждением и произведенных ремонтных работ в о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четном году, 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согласно данным формы федерального стат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и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стического наблюдения «Свод годовых сведений об учрежд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ниях культурно-досугового типа системы Минкультуры Ро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с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сии»;</w:t>
            </w:r>
          </w:p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- стоимость основных средств учреждения в тыс. рублей согласно данным бухгалтерии.</w:t>
            </w:r>
          </w:p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B2617" w:rsidRPr="003E0365" w:rsidTr="009B2617">
        <w:tc>
          <w:tcPr>
            <w:tcW w:w="814" w:type="dxa"/>
            <w:vMerge w:val="restart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4255" w:type="dxa"/>
            <w:gridSpan w:val="3"/>
          </w:tcPr>
          <w:p w:rsidR="009B2617" w:rsidRPr="003E0365" w:rsidRDefault="009B2617" w:rsidP="00903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книговыдач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ческого наблюдения «Сведения об общедоступной (публи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ной) библиотеке» 6-НК</w:t>
            </w: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на одного пользователя библи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пм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 города в отчетном г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ду, согласно данным формы федерального статистического наблюдения № 6-НК;</w:t>
            </w:r>
          </w:p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P - численность пользователей библиотек в отчетном году,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согласно данным формы федерального статистического н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блюдения № 6-НК</w:t>
            </w: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города библиотечным обсл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живанием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proofErr w:type="spellStart"/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P,</w:t>
            </w:r>
          </w:p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9B2617" w:rsidRPr="003E0365" w:rsidRDefault="009B2617" w:rsidP="009B2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численность пользователей библиотек в отчетном году, согласно данным формы федерального статистического н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блюдения № 6-НК;</w:t>
            </w:r>
          </w:p>
          <w:p w:rsidR="009B2617" w:rsidRPr="003E0365" w:rsidRDefault="009B2617" w:rsidP="009B2617">
            <w:pPr>
              <w:tabs>
                <w:tab w:val="left" w:pos="2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 согла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 данным Территориального органа Федеральной службы государственной статистики по Кировской области</w:t>
            </w:r>
          </w:p>
        </w:tc>
      </w:tr>
      <w:tr w:rsidR="009B2617" w:rsidRPr="003E0365" w:rsidTr="009B2617">
        <w:tc>
          <w:tcPr>
            <w:tcW w:w="814" w:type="dxa"/>
            <w:vMerge w:val="restart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4255" w:type="dxa"/>
            <w:gridSpan w:val="3"/>
          </w:tcPr>
          <w:p w:rsidR="009B2617" w:rsidRPr="003E0365" w:rsidRDefault="009B2617" w:rsidP="00903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посещений музея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7131" w:type="dxa"/>
            <w:vMerge w:val="restart"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ческого наблюдения «Сведения о деятельности музея» 8-НК «количество выставок в отчетном году»</w:t>
            </w: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выставочных проектов в течение года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  <w:vMerge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B2617" w:rsidRPr="003E0365" w:rsidTr="009B2617">
        <w:tc>
          <w:tcPr>
            <w:tcW w:w="814" w:type="dxa"/>
            <w:vMerge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B2617" w:rsidRPr="003E0365" w:rsidRDefault="009B2617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проведенных музейных экскурсий, выставок, лекций</w:t>
            </w:r>
          </w:p>
        </w:tc>
        <w:tc>
          <w:tcPr>
            <w:tcW w:w="1617" w:type="dxa"/>
          </w:tcPr>
          <w:p w:rsidR="009B2617" w:rsidRPr="003E0365" w:rsidRDefault="009B2617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  <w:vMerge/>
          </w:tcPr>
          <w:p w:rsidR="009B2617" w:rsidRPr="003E0365" w:rsidRDefault="009B2617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6803B4" w:rsidRPr="003E0365" w:rsidTr="009B2617">
        <w:tc>
          <w:tcPr>
            <w:tcW w:w="814" w:type="dxa"/>
            <w:vMerge w:val="restart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14255" w:type="dxa"/>
            <w:gridSpan w:val="3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«Модернизация библиотек в части комплектования книжных фондов библиотек муниц</w:t>
            </w: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и</w:t>
            </w: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пальных образований и государственных общедоступных библиотек субъектов Российской Федерации государстве</w:t>
            </w: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н</w:t>
            </w: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ной программы Кировской области «Развитие культуры»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Поступления в фонды библиотек города Вя</w:t>
            </w: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ские Поляны за счет средств государственной поддержки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Акт приема книг в фонд библиотеки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I=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2017 года.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статистического наблюдения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БЗ – количества посещений организации культуры в 2017 г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ния.</w:t>
            </w:r>
          </w:p>
        </w:tc>
      </w:tr>
      <w:tr w:rsidR="006803B4" w:rsidRPr="003E0365" w:rsidTr="00F1289C">
        <w:tc>
          <w:tcPr>
            <w:tcW w:w="814" w:type="dxa"/>
            <w:vMerge w:val="restart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1.4</w:t>
            </w:r>
          </w:p>
        </w:tc>
        <w:tc>
          <w:tcPr>
            <w:tcW w:w="14255" w:type="dxa"/>
            <w:gridSpan w:val="3"/>
          </w:tcPr>
          <w:p w:rsidR="006803B4" w:rsidRPr="003E0365" w:rsidRDefault="006803B4" w:rsidP="00B72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Создание условий доступа населения к культурным, историческим ценностям путем поп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у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ляризации объектов культурного наследия (памятников истории и культуры)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объектов культурного наследия, в отношении которых осуществлены плановые мероприятия по контролю их состояния, в о</w:t>
            </w:r>
            <w:r w:rsidRPr="003E0365">
              <w:rPr>
                <w:rFonts w:ascii="Times New Roman" w:hAnsi="Times New Roman"/>
                <w:sz w:val="26"/>
                <w:szCs w:val="26"/>
              </w:rPr>
              <w:t>б</w:t>
            </w:r>
            <w:r w:rsidRPr="003E0365">
              <w:rPr>
                <w:rFonts w:ascii="Times New Roman" w:hAnsi="Times New Roman"/>
                <w:sz w:val="26"/>
                <w:szCs w:val="26"/>
              </w:rPr>
              <w:t>щем числе объектов культурного наследия</w:t>
            </w:r>
          </w:p>
        </w:tc>
        <w:tc>
          <w:tcPr>
            <w:tcW w:w="1617" w:type="dxa"/>
          </w:tcPr>
          <w:p w:rsidR="006803B4" w:rsidRPr="003E0365" w:rsidRDefault="006803B4" w:rsidP="00B72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6803B4" w:rsidRPr="003E0365" w:rsidRDefault="006803B4" w:rsidP="00B747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6803B4" w:rsidRPr="003E0365" w:rsidTr="003E0365">
        <w:tc>
          <w:tcPr>
            <w:tcW w:w="814" w:type="dxa"/>
            <w:vMerge w:val="restart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14255" w:type="dxa"/>
            <w:gridSpan w:val="3"/>
          </w:tcPr>
          <w:p w:rsidR="006803B4" w:rsidRPr="003E0365" w:rsidRDefault="006803B4" w:rsidP="00680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Обеспечение развития и укрепления материально- технической базы муниципальных у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ч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реждений культуры - на техническое оснащение музеев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3E03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учреждений культуры, в отнош</w:t>
            </w:r>
            <w:r w:rsidRPr="003E0365">
              <w:rPr>
                <w:rFonts w:ascii="Times New Roman" w:hAnsi="Times New Roman"/>
                <w:sz w:val="26"/>
                <w:szCs w:val="26"/>
              </w:rPr>
              <w:t>е</w:t>
            </w:r>
            <w:r w:rsidRPr="003E0365">
              <w:rPr>
                <w:rFonts w:ascii="Times New Roman" w:hAnsi="Times New Roman"/>
                <w:sz w:val="26"/>
                <w:szCs w:val="26"/>
              </w:rPr>
              <w:t>нии которых выполнены работы (оказаны у</w:t>
            </w:r>
            <w:r w:rsidRPr="003E0365">
              <w:rPr>
                <w:rFonts w:ascii="Times New Roman" w:hAnsi="Times New Roman"/>
                <w:sz w:val="26"/>
                <w:szCs w:val="26"/>
              </w:rPr>
              <w:t>с</w:t>
            </w:r>
            <w:r w:rsidRPr="003E0365">
              <w:rPr>
                <w:rFonts w:ascii="Times New Roman" w:hAnsi="Times New Roman"/>
                <w:sz w:val="26"/>
                <w:szCs w:val="26"/>
              </w:rPr>
              <w:t>луги, поставлены товары)</w:t>
            </w:r>
          </w:p>
        </w:tc>
        <w:tc>
          <w:tcPr>
            <w:tcW w:w="1617" w:type="dxa"/>
          </w:tcPr>
          <w:p w:rsidR="006803B4" w:rsidRPr="003E0365" w:rsidRDefault="006803B4" w:rsidP="00B72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 xml:space="preserve">Единиц </w:t>
            </w:r>
          </w:p>
        </w:tc>
        <w:tc>
          <w:tcPr>
            <w:tcW w:w="7131" w:type="dxa"/>
          </w:tcPr>
          <w:p w:rsidR="006803B4" w:rsidRPr="003E0365" w:rsidRDefault="006803B4" w:rsidP="006803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Соглашением с Министерством культуры Кировской области</w:t>
            </w:r>
          </w:p>
        </w:tc>
      </w:tr>
      <w:tr w:rsidR="006803B4" w:rsidRPr="003E0365" w:rsidTr="009B2617">
        <w:tc>
          <w:tcPr>
            <w:tcW w:w="814" w:type="dxa"/>
            <w:vMerge w:val="restart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255" w:type="dxa"/>
            <w:gridSpan w:val="3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«Искусство»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Средняя численность зрителей на мероприят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учреждений культурно-досугового типа в расчете на 1 тыс. человек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ср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x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1000, где: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общее количество посещений организаций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в отчетном году. Источниками информации являются данные формы федерального статистического н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блюдения «Свод годовых сведений об учреждениях культу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но-досугового типа системы Минкультуры России» (тыс. ч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ловек),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численность населения на начало отчетного года согласно данным Территориального органа Федеральной службы г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статистики по Кировской области (тыс. чел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век);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Доля мероприятий с участием национальных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коллективов из общего числа, проводимых в городе мероприятий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Процентов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3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где: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с участием национальных коллективов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годового отчета У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реждений;</w:t>
            </w:r>
          </w:p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в отчетном году согласно да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формы федерального статистического наблюдения «Свод годовых сведений об учреждениях культурно-досугового типа системы Минкультуры России».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реализованных областных, межреги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нальных и всероссийских социально-культурных проектов в общем количестве пл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нируемых мероприятий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Определяется как отношение реализованных областных, межрегиональных и всероссийских социально-культурных проектов, в том числе по поручению Правительства Киро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области, от общего количества запланированных мер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приятий, в том числе по поручению Правительства Киро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области. Источником информации является ведомс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венная отчетность министерства культуры Кировской обла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</w:tr>
      <w:tr w:rsidR="006803B4" w:rsidRPr="003E0365" w:rsidTr="009B2617">
        <w:tc>
          <w:tcPr>
            <w:tcW w:w="814" w:type="dxa"/>
            <w:vMerge w:val="restart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4255" w:type="dxa"/>
            <w:gridSpan w:val="3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Организация культурного досуга на базе учреждений культуры</w:t>
            </w:r>
          </w:p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города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определяется по данным годовых отчетов учреждений культ</w:t>
            </w: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ры, осуществляющих услугу кинопоказа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участников художественной сам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деятельности в национальных коллектива г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рода</w:t>
            </w:r>
            <w:proofErr w:type="gramEnd"/>
          </w:p>
        </w:tc>
        <w:tc>
          <w:tcPr>
            <w:tcW w:w="161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согласно данным формы федерального стат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и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стического наблюдения «Свод годовых сведений об учрежд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ниях культурно-досугового типа системы Минкультуры Ро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с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сии»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клубных формирований, в том числе для детей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данным формы федерального статистического н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блюдения «Свод годовых сведений об учреждениях культу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но-досугового типа системы Минкультуры России», утве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жденной Приказом Росстата «Об утверждении формы» от 30.12.2015  № 671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Участие во всероссийских, областных, межр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гиональных смотрах, конкурсах, фестивалях, праздниках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данным сводного отчета о деятельности учрежд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культурно-досугового типа</w:t>
            </w:r>
          </w:p>
        </w:tc>
      </w:tr>
      <w:tr w:rsidR="006803B4" w:rsidRPr="003E0365" w:rsidTr="009B2617">
        <w:tc>
          <w:tcPr>
            <w:tcW w:w="814" w:type="dxa"/>
            <w:vMerge w:val="restart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4255" w:type="dxa"/>
            <w:gridSpan w:val="3"/>
          </w:tcPr>
          <w:p w:rsidR="006803B4" w:rsidRPr="003E0365" w:rsidRDefault="006803B4" w:rsidP="00903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«Дополнительное образование детей в сфере культуры в городе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профессиональных конкурсов, фестивалей, выставок, в которых приняли уч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стие учащиеся детских школ искусств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сведениям Паспорта культурной жизни города Вя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ские Поляны за отчетный год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Сохранность контингента в учреждении 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полнительного образования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объемом муниципального задания на оказ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услуг по реализации дополнительных общеобразовател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общеразвивающих и предпрофессиональных программ, установленным постановлением администрации города</w:t>
            </w:r>
          </w:p>
        </w:tc>
      </w:tr>
      <w:tr w:rsidR="006803B4" w:rsidRPr="003E0365" w:rsidTr="009B2617">
        <w:tc>
          <w:tcPr>
            <w:tcW w:w="814" w:type="dxa"/>
            <w:vMerge w:val="restart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14255" w:type="dxa"/>
            <w:gridSpan w:val="3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Отдельное мероприятие «Обеспечение развития и укрепления </w:t>
            </w:r>
            <w:proofErr w:type="gramStart"/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материально-технической</w:t>
            </w:r>
            <w:proofErr w:type="gramEnd"/>
          </w:p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базы муниципальных домов культуры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6803B4" w:rsidRPr="003E0365" w:rsidTr="009B2617">
        <w:tc>
          <w:tcPr>
            <w:tcW w:w="814" w:type="dxa"/>
            <w:vMerge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Средняя численность участников клубных формирований в расчете на одну тысячу чел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век</w:t>
            </w:r>
          </w:p>
        </w:tc>
        <w:tc>
          <w:tcPr>
            <w:tcW w:w="1617" w:type="dxa"/>
          </w:tcPr>
          <w:p w:rsidR="006803B4" w:rsidRPr="003E0365" w:rsidRDefault="006803B4" w:rsidP="009B26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 </w:t>
            </w:r>
          </w:p>
        </w:tc>
        <w:tc>
          <w:tcPr>
            <w:tcW w:w="7131" w:type="dxa"/>
          </w:tcPr>
          <w:p w:rsidR="006803B4" w:rsidRPr="003E0365" w:rsidRDefault="006803B4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=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*1000</w:t>
            </w:r>
          </w:p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-число участников клубных формирований  (человек);</w:t>
            </w:r>
          </w:p>
          <w:p w:rsidR="006803B4" w:rsidRPr="003E0365" w:rsidRDefault="006803B4" w:rsidP="009B2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среднегодовая численность населения городского округа (муниципального района) (человек).</w:t>
            </w:r>
          </w:p>
        </w:tc>
      </w:tr>
      <w:tr w:rsidR="00DA2C51" w:rsidRPr="003E0365" w:rsidTr="00DA2C51">
        <w:tc>
          <w:tcPr>
            <w:tcW w:w="814" w:type="dxa"/>
            <w:vMerge w:val="restart"/>
          </w:tcPr>
          <w:p w:rsidR="00DA2C51" w:rsidRPr="003E0365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255" w:type="dxa"/>
            <w:gridSpan w:val="3"/>
          </w:tcPr>
          <w:p w:rsidR="00DA2C51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DA2C51" w:rsidRPr="003E0365" w:rsidTr="00DA2C51">
        <w:tc>
          <w:tcPr>
            <w:tcW w:w="814" w:type="dxa"/>
            <w:vMerge/>
          </w:tcPr>
          <w:p w:rsidR="00DA2C51" w:rsidRPr="003E0365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DA2C51" w:rsidRPr="003E0365" w:rsidRDefault="00DA2C51" w:rsidP="00DA2C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проведения общегородских кул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турно-массовых мероприятий, театрализова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праздников, фестивалей, конкурсов</w:t>
            </w:r>
          </w:p>
        </w:tc>
        <w:tc>
          <w:tcPr>
            <w:tcW w:w="1617" w:type="dxa"/>
          </w:tcPr>
          <w:p w:rsidR="00DA2C51" w:rsidRPr="003E0365" w:rsidRDefault="00DA2C51" w:rsidP="00DA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DA2C51" w:rsidRPr="003E0365" w:rsidRDefault="00DA2C51" w:rsidP="00DA2C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объемом муниципального задания на пр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ведение работ по подготовке и проведению культурно-массовых мероприятий, установленным постановлением 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министрации города</w:t>
            </w:r>
          </w:p>
        </w:tc>
      </w:tr>
      <w:tr w:rsidR="00DA2C51" w:rsidRPr="003E0365" w:rsidTr="00DA2C51">
        <w:tc>
          <w:tcPr>
            <w:tcW w:w="814" w:type="dxa"/>
            <w:vMerge w:val="restart"/>
          </w:tcPr>
          <w:p w:rsidR="00DA2C51" w:rsidRPr="003E0365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255" w:type="dxa"/>
            <w:gridSpan w:val="3"/>
          </w:tcPr>
          <w:p w:rsidR="00DA2C51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«Социальные мероприятия в городе Вятские Поляны»</w:t>
            </w:r>
          </w:p>
        </w:tc>
      </w:tr>
      <w:tr w:rsidR="00DA2C51" w:rsidRPr="003E0365" w:rsidTr="00DA2C51">
        <w:tc>
          <w:tcPr>
            <w:tcW w:w="814" w:type="dxa"/>
            <w:vMerge/>
          </w:tcPr>
          <w:p w:rsidR="00DA2C51" w:rsidRPr="003E0365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DA2C51" w:rsidRPr="003E0365" w:rsidRDefault="00DA2C51" w:rsidP="00DA2C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направленных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 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циальную адаптацию инвалидов и граждан пожилого возраста</w:t>
            </w:r>
          </w:p>
        </w:tc>
        <w:tc>
          <w:tcPr>
            <w:tcW w:w="1617" w:type="dxa"/>
          </w:tcPr>
          <w:p w:rsidR="00DA2C51" w:rsidRPr="003E0365" w:rsidRDefault="00DA2C51" w:rsidP="00DA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DA2C51" w:rsidRPr="003E0365" w:rsidRDefault="00DA2C51" w:rsidP="00DA2C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 для граждан пожилого возраста и лиц с ограниченными возможностями здоровья, по данным отчета городского Совета  ветеранов и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Вятскополянской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онной организации общественной организации «Кировская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областная организация Всероссийского общества инвалидов»</w:t>
            </w:r>
          </w:p>
        </w:tc>
      </w:tr>
      <w:tr w:rsidR="00DA2C51" w:rsidRPr="003E0365" w:rsidTr="00DA2C51">
        <w:tc>
          <w:tcPr>
            <w:tcW w:w="814" w:type="dxa"/>
            <w:vMerge w:val="restart"/>
          </w:tcPr>
          <w:p w:rsidR="00DA2C51" w:rsidRPr="003E0365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14255" w:type="dxa"/>
            <w:gridSpan w:val="3"/>
          </w:tcPr>
          <w:p w:rsidR="00DA2C51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  <w:tr w:rsidR="00DA2C51" w:rsidRPr="003E0365" w:rsidTr="00DA2C51">
        <w:tc>
          <w:tcPr>
            <w:tcW w:w="814" w:type="dxa"/>
            <w:vMerge/>
          </w:tcPr>
          <w:p w:rsidR="00DA2C51" w:rsidRPr="003E0365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DA2C51" w:rsidRPr="003E0365" w:rsidRDefault="00DA2C51" w:rsidP="00DA2C51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оказанных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туристко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-и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нформационных услуг</w:t>
            </w:r>
          </w:p>
        </w:tc>
        <w:tc>
          <w:tcPr>
            <w:tcW w:w="1617" w:type="dxa"/>
          </w:tcPr>
          <w:p w:rsidR="00DA2C51" w:rsidRPr="003E0365" w:rsidRDefault="00DA2C51" w:rsidP="00DA2C51">
            <w:pPr>
              <w:tabs>
                <w:tab w:val="left" w:pos="1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DA2C51" w:rsidRPr="003E0365" w:rsidRDefault="00DA2C51" w:rsidP="00DA2C51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отчетом МБУК «Вятскополянский истор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ческий музей»</w:t>
            </w:r>
          </w:p>
        </w:tc>
      </w:tr>
      <w:tr w:rsidR="00DA2C51" w:rsidRPr="003E0365" w:rsidTr="00DA2C51">
        <w:tc>
          <w:tcPr>
            <w:tcW w:w="814" w:type="dxa"/>
            <w:vMerge w:val="restart"/>
          </w:tcPr>
          <w:p w:rsidR="00DA2C51" w:rsidRPr="003E0365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255" w:type="dxa"/>
            <w:gridSpan w:val="3"/>
          </w:tcPr>
          <w:p w:rsidR="00DA2C51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«Деятельность Управления социальной политики администрации города Вятские Поляны»</w:t>
            </w:r>
          </w:p>
        </w:tc>
      </w:tr>
      <w:tr w:rsidR="00DA2C51" w:rsidRPr="003E0365" w:rsidTr="00DA2C51">
        <w:tc>
          <w:tcPr>
            <w:tcW w:w="814" w:type="dxa"/>
            <w:vMerge/>
          </w:tcPr>
          <w:p w:rsidR="00DA2C51" w:rsidRPr="003E0365" w:rsidRDefault="00DA2C51" w:rsidP="009B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DA2C51" w:rsidRPr="003E0365" w:rsidRDefault="00DA2C51" w:rsidP="00DA2C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средств направленных на проведение независимой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оценки качества условий оказ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услуг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сфере культуры</w:t>
            </w:r>
          </w:p>
        </w:tc>
        <w:tc>
          <w:tcPr>
            <w:tcW w:w="1617" w:type="dxa"/>
          </w:tcPr>
          <w:p w:rsidR="00DA2C51" w:rsidRPr="003E0365" w:rsidRDefault="00DA2C51" w:rsidP="00DA2C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  <w:tc>
          <w:tcPr>
            <w:tcW w:w="7131" w:type="dxa"/>
          </w:tcPr>
          <w:p w:rsidR="00DA2C51" w:rsidRPr="003E0365" w:rsidRDefault="00DA2C51" w:rsidP="00DA2C51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данными бухгалтерской отчетности «Отчет об исполнении бюджета» предоставляемый МКУ «Центр комплексной поддержки учреждений подведомственных Управлению социальной политики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Вятские Поляны» </w:t>
            </w:r>
          </w:p>
        </w:tc>
      </w:tr>
    </w:tbl>
    <w:p w:rsidR="006803B4" w:rsidRDefault="006803B4" w:rsidP="00667CD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03B4" w:rsidRDefault="006803B4" w:rsidP="00667CD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03B4" w:rsidRDefault="006803B4" w:rsidP="00667CD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03B4" w:rsidRDefault="006803B4" w:rsidP="00667CD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15C4" w:rsidRDefault="00B915C4" w:rsidP="00667CD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2617" w:rsidRDefault="009B2617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2617" w:rsidRDefault="009B2617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3AC2" w:rsidRDefault="00903AC2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3AC2" w:rsidRDefault="00903AC2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3AC2" w:rsidRDefault="00903AC2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3AC2" w:rsidRDefault="00903AC2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789" w:rsidRDefault="00AF7789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789" w:rsidRDefault="00AF7789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789" w:rsidRDefault="00AF7789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0C2F" w:rsidRDefault="00620C2F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789" w:rsidRDefault="00AF7789" w:rsidP="00D075F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2204" w:rsidRPr="00B32204" w:rsidRDefault="00B32204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32204">
        <w:rPr>
          <w:rFonts w:ascii="Times New Roman" w:hAnsi="Times New Roman" w:cs="Times New Roman"/>
          <w:sz w:val="28"/>
          <w:szCs w:val="28"/>
          <w:lang w:eastAsia="ru-RU"/>
        </w:rPr>
        <w:t>Приложение № 3</w:t>
      </w:r>
    </w:p>
    <w:p w:rsidR="00B32204" w:rsidRPr="00B32204" w:rsidRDefault="00B32204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32204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B32204" w:rsidRPr="00B32204" w:rsidRDefault="00B32204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32204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B32204" w:rsidRPr="00B32204" w:rsidRDefault="00B32204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32204">
        <w:rPr>
          <w:rFonts w:ascii="Times New Roman" w:hAnsi="Times New Roman" w:cs="Times New Roman"/>
          <w:sz w:val="28"/>
          <w:szCs w:val="28"/>
          <w:lang w:eastAsia="ru-RU"/>
        </w:rPr>
        <w:t xml:space="preserve">на 2020 – 2025 годы   </w:t>
      </w:r>
    </w:p>
    <w:p w:rsidR="00620C2F" w:rsidRDefault="00620C2F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0C2F" w:rsidRPr="00620C2F" w:rsidRDefault="00620C2F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proofErr w:type="gramStart"/>
      <w:r w:rsidRPr="00620C2F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</w:t>
      </w:r>
      <w:proofErr w:type="gramEnd"/>
    </w:p>
    <w:p w:rsidR="00620C2F" w:rsidRPr="00620C2F" w:rsidRDefault="00620C2F" w:rsidP="00620C2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620C2F">
        <w:rPr>
          <w:rFonts w:ascii="Times New Roman" w:hAnsi="Times New Roman" w:cs="Times New Roman"/>
          <w:sz w:val="28"/>
          <w:szCs w:val="28"/>
        </w:rPr>
        <w:t xml:space="preserve"> города Вятские Поляны от</w:t>
      </w:r>
      <w:r w:rsidR="006A04F5">
        <w:rPr>
          <w:rFonts w:ascii="Times New Roman" w:hAnsi="Times New Roman" w:cs="Times New Roman"/>
          <w:sz w:val="28"/>
          <w:szCs w:val="28"/>
        </w:rPr>
        <w:t xml:space="preserve"> 15.04.2022</w:t>
      </w:r>
      <w:r w:rsidRPr="00620C2F">
        <w:rPr>
          <w:rFonts w:ascii="Times New Roman" w:hAnsi="Times New Roman" w:cs="Times New Roman"/>
          <w:sz w:val="28"/>
          <w:szCs w:val="28"/>
        </w:rPr>
        <w:t xml:space="preserve">  № </w:t>
      </w:r>
      <w:r w:rsidR="006A04F5">
        <w:rPr>
          <w:rFonts w:ascii="Times New Roman" w:hAnsi="Times New Roman" w:cs="Times New Roman"/>
          <w:sz w:val="28"/>
          <w:szCs w:val="28"/>
        </w:rPr>
        <w:t>538</w:t>
      </w:r>
      <w:r w:rsidRPr="00620C2F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B32204" w:rsidRPr="00B32204" w:rsidRDefault="00B32204" w:rsidP="00B32204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2204" w:rsidRPr="00B32204" w:rsidRDefault="00B32204" w:rsidP="00B32204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3C59" w:rsidRPr="00423C59" w:rsidRDefault="00423C59" w:rsidP="00423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423C59">
        <w:rPr>
          <w:rFonts w:ascii="Times New Roman" w:eastAsia="Calibri" w:hAnsi="Times New Roman" w:cs="Times New Roman"/>
          <w:b/>
          <w:bCs/>
          <w:lang w:eastAsia="ru-RU"/>
        </w:rPr>
        <w:t>РЕСУРСНОЕ ОБЕСПЕЧЕНИЕ</w:t>
      </w:r>
    </w:p>
    <w:p w:rsidR="00423C59" w:rsidRPr="00423C59" w:rsidRDefault="00423C59" w:rsidP="00423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423C59">
        <w:rPr>
          <w:rFonts w:ascii="Times New Roman" w:hAnsi="Times New Roman" w:cs="Times New Roman"/>
          <w:b/>
          <w:bCs/>
          <w:lang w:eastAsia="ru-RU"/>
        </w:rPr>
        <w:t>муниципальной программы муниципального образования городского округа</w:t>
      </w:r>
    </w:p>
    <w:p w:rsidR="00423C59" w:rsidRPr="00423C59" w:rsidRDefault="00423C59" w:rsidP="00423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423C59">
        <w:rPr>
          <w:rFonts w:ascii="Times New Roman" w:hAnsi="Times New Roman" w:cs="Times New Roman"/>
          <w:b/>
          <w:bCs/>
          <w:lang w:eastAsia="ru-RU"/>
        </w:rPr>
        <w:t>город Вятские Поляны Кировской области «Развитие культуры»</w:t>
      </w:r>
    </w:p>
    <w:p w:rsidR="00423C59" w:rsidRPr="00423C59" w:rsidRDefault="00423C59" w:rsidP="00423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423C59" w:rsidRPr="00423C59" w:rsidRDefault="00423C59" w:rsidP="00423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2824"/>
        <w:gridCol w:w="3119"/>
        <w:gridCol w:w="1275"/>
        <w:gridCol w:w="1276"/>
        <w:gridCol w:w="1276"/>
        <w:gridCol w:w="1134"/>
        <w:gridCol w:w="1276"/>
        <w:gridCol w:w="1276"/>
        <w:gridCol w:w="1275"/>
      </w:tblGrid>
      <w:tr w:rsidR="00423C59" w:rsidRPr="00F1289C" w:rsidTr="00F1289C">
        <w:trPr>
          <w:trHeight w:val="313"/>
          <w:tblHeader/>
          <w:jc w:val="center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№</w:t>
            </w:r>
            <w:r w:rsidRPr="00F1289C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proofErr w:type="gramStart"/>
            <w:r w:rsidRPr="00F1289C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F1289C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Наименование муниц</w:t>
            </w:r>
            <w:r w:rsidRPr="00F1289C">
              <w:rPr>
                <w:rFonts w:ascii="Times New Roman" w:hAnsi="Times New Roman" w:cs="Times New Roman"/>
                <w:lang w:eastAsia="ru-RU"/>
              </w:rPr>
              <w:t>и</w:t>
            </w:r>
            <w:r w:rsidRPr="00F1289C">
              <w:rPr>
                <w:rFonts w:ascii="Times New Roman" w:hAnsi="Times New Roman" w:cs="Times New Roman"/>
                <w:lang w:eastAsia="ru-RU"/>
              </w:rPr>
              <w:t>пальной программы, по</w:t>
            </w:r>
            <w:r w:rsidRPr="00F1289C">
              <w:rPr>
                <w:rFonts w:ascii="Times New Roman" w:hAnsi="Times New Roman" w:cs="Times New Roman"/>
                <w:lang w:eastAsia="ru-RU"/>
              </w:rPr>
              <w:t>д</w:t>
            </w:r>
            <w:r w:rsidRPr="00F1289C">
              <w:rPr>
                <w:rFonts w:ascii="Times New Roman" w:hAnsi="Times New Roman" w:cs="Times New Roman"/>
                <w:lang w:eastAsia="ru-RU"/>
              </w:rPr>
              <w:t>программы,  отдельного мероприятия, проекта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</w:tcBorders>
            <w:vAlign w:val="center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Источник финансирования</w:t>
            </w:r>
          </w:p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88" w:type="dxa"/>
            <w:gridSpan w:val="7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Расходы, тыс. рублей</w:t>
            </w:r>
          </w:p>
        </w:tc>
      </w:tr>
      <w:tr w:rsidR="00423C59" w:rsidRPr="00F1289C" w:rsidTr="00F1289C">
        <w:trPr>
          <w:tblHeader/>
          <w:jc w:val="center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59" w:rsidRPr="00F1289C" w:rsidRDefault="00423C59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итого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Муниципальная программа</w:t>
            </w:r>
          </w:p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«Развитие культуры»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84678,80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F1289C">
              <w:rPr>
                <w:rFonts w:ascii="Times New Roman" w:hAnsi="Times New Roman" w:cs="Times New Roman"/>
                <w:b/>
                <w:lang w:eastAsia="ru-RU"/>
              </w:rPr>
              <w:t>93179,60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86387,10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79255,20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78563,30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124414,00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546328,00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16,30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72,80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71,35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1298,80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910,80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2370,05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20566,50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19447,60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20841,95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16448,40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15533,10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92837,55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64096,00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73659,20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65473,80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61508,00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62119,40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124414,00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451120,40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Подпрограмма «Наследие»</w:t>
            </w: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15602,20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F1289C">
              <w:rPr>
                <w:rFonts w:ascii="Times New Roman" w:hAnsi="Times New Roman" w:cs="Times New Roman"/>
                <w:b/>
                <w:lang w:eastAsia="ru-RU"/>
              </w:rPr>
              <w:t>19441,40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17854,80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17036,70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16644,80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22246,20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108826,10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16,30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72,80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71,35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1298,80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910,80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2370,05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3506,90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4256,80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4982,65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3718,70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3498,80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19963,85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12079,00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15111,80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12800,80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12019,20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12235,20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22246,20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86492,20</w:t>
            </w:r>
          </w:p>
        </w:tc>
      </w:tr>
      <w:tr w:rsidR="00F1289C" w:rsidRPr="00F1289C" w:rsidTr="00076803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F1289C" w:rsidRPr="001A4E5A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4"/>
                <w:lang w:eastAsia="ru-RU"/>
              </w:rPr>
            </w:pPr>
            <w:r w:rsidRPr="001A4E5A">
              <w:rPr>
                <w:rFonts w:ascii="Times New Roman" w:hAnsi="Times New Roman" w:cs="Times New Roman"/>
                <w:spacing w:val="-14"/>
                <w:lang w:eastAsia="ru-RU"/>
              </w:rPr>
              <w:t>Отдельное мероприятие «И</w:t>
            </w:r>
            <w:r w:rsidRPr="001A4E5A">
              <w:rPr>
                <w:rFonts w:ascii="Times New Roman" w:hAnsi="Times New Roman" w:cs="Times New Roman"/>
                <w:spacing w:val="-14"/>
                <w:lang w:eastAsia="ru-RU"/>
              </w:rPr>
              <w:t>н</w:t>
            </w:r>
            <w:r w:rsidRPr="001A4E5A">
              <w:rPr>
                <w:rFonts w:ascii="Times New Roman" w:hAnsi="Times New Roman" w:cs="Times New Roman"/>
                <w:spacing w:val="-14"/>
                <w:lang w:eastAsia="ru-RU"/>
              </w:rPr>
              <w:t>формационно-библиотечное обслуживание в городе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9014,50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9971,30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9221,60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8262,40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8262,40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10139,50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bCs/>
                <w:color w:val="000000"/>
              </w:rPr>
              <w:t>54871,70</w:t>
            </w:r>
          </w:p>
        </w:tc>
      </w:tr>
      <w:tr w:rsidR="00F1289C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16,30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16,30</w:t>
            </w:r>
          </w:p>
        </w:tc>
      </w:tr>
      <w:tr w:rsidR="00F1289C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2090,30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2384,30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2503,00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1964,50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1846,70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10788,80</w:t>
            </w:r>
          </w:p>
        </w:tc>
      </w:tr>
      <w:tr w:rsidR="00F1289C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6907,90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7587,00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6718,60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6297,90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6415,70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10139,50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44066,60</w:t>
            </w:r>
          </w:p>
        </w:tc>
      </w:tr>
      <w:tr w:rsidR="00F1289C" w:rsidRPr="00F1289C" w:rsidTr="00076803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Отдельное мероприятие «Развитие и поддержка м</w:t>
            </w:r>
            <w:r w:rsidRPr="00F1289C">
              <w:rPr>
                <w:rFonts w:ascii="Times New Roman" w:hAnsi="Times New Roman" w:cs="Times New Roman"/>
                <w:lang w:eastAsia="ru-RU"/>
              </w:rPr>
              <w:t>у</w:t>
            </w:r>
            <w:r w:rsidRPr="00F1289C">
              <w:rPr>
                <w:rFonts w:ascii="Times New Roman" w:hAnsi="Times New Roman" w:cs="Times New Roman"/>
                <w:lang w:eastAsia="ru-RU"/>
              </w:rPr>
              <w:t>зейного дела в городе Вя</w:t>
            </w:r>
            <w:r w:rsidRPr="00F1289C">
              <w:rPr>
                <w:rFonts w:ascii="Times New Roman" w:hAnsi="Times New Roman" w:cs="Times New Roman"/>
                <w:lang w:eastAsia="ru-RU"/>
              </w:rPr>
              <w:t>т</w:t>
            </w:r>
            <w:r w:rsidRPr="00F1289C">
              <w:rPr>
                <w:rFonts w:ascii="Times New Roman" w:hAnsi="Times New Roman" w:cs="Times New Roman"/>
                <w:lang w:eastAsia="ru-RU"/>
              </w:rPr>
              <w:lastRenderedPageBreak/>
              <w:t>ские Поляны»</w:t>
            </w: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6587,70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9392,70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8253,20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8697,40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8305,50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12106,70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53343,20</w:t>
            </w:r>
          </w:p>
        </w:tc>
      </w:tr>
      <w:tr w:rsidR="00F1289C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1298,80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910,80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2209,60</w:t>
            </w:r>
          </w:p>
        </w:tc>
      </w:tr>
      <w:tr w:rsidR="00F1289C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1416,60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1868,70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2175,10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1678,30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1576,20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8714,90</w:t>
            </w:r>
          </w:p>
        </w:tc>
      </w:tr>
      <w:tr w:rsidR="00F1289C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5171,10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7524,00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6078,10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5720,30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5818,50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12106,70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42418,70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lastRenderedPageBreak/>
              <w:t>1.3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Отдельное мероприятие «Модернизация библиотек в части комплектования книжных фондов библи</w:t>
            </w:r>
            <w:r w:rsidRPr="00F1289C">
              <w:rPr>
                <w:rFonts w:ascii="Times New Roman" w:hAnsi="Times New Roman" w:cs="Times New Roman"/>
                <w:lang w:eastAsia="ru-RU"/>
              </w:rPr>
              <w:t>о</w:t>
            </w:r>
            <w:r w:rsidRPr="00F1289C">
              <w:rPr>
                <w:rFonts w:ascii="Times New Roman" w:hAnsi="Times New Roman" w:cs="Times New Roman"/>
                <w:lang w:eastAsia="ru-RU"/>
              </w:rPr>
              <w:t>тек муниципальных обр</w:t>
            </w:r>
            <w:r w:rsidRPr="00F1289C">
              <w:rPr>
                <w:rFonts w:ascii="Times New Roman" w:hAnsi="Times New Roman" w:cs="Times New Roman"/>
                <w:lang w:eastAsia="ru-RU"/>
              </w:rPr>
              <w:t>а</w:t>
            </w:r>
            <w:r w:rsidRPr="00F1289C">
              <w:rPr>
                <w:rFonts w:ascii="Times New Roman" w:hAnsi="Times New Roman" w:cs="Times New Roman"/>
                <w:lang w:eastAsia="ru-RU"/>
              </w:rPr>
              <w:t>зований и государственных общедоступных библиотек субъектов Российской Ф</w:t>
            </w:r>
            <w:r w:rsidRPr="00F1289C">
              <w:rPr>
                <w:rFonts w:ascii="Times New Roman" w:hAnsi="Times New Roman" w:cs="Times New Roman"/>
                <w:lang w:eastAsia="ru-RU"/>
              </w:rPr>
              <w:t>е</w:t>
            </w:r>
            <w:r w:rsidRPr="00F1289C">
              <w:rPr>
                <w:rFonts w:ascii="Times New Roman" w:hAnsi="Times New Roman" w:cs="Times New Roman"/>
                <w:lang w:eastAsia="ru-RU"/>
              </w:rPr>
              <w:t>дерации государственной программы Кировской о</w:t>
            </w:r>
            <w:r w:rsidRPr="00F1289C">
              <w:rPr>
                <w:rFonts w:ascii="Times New Roman" w:hAnsi="Times New Roman" w:cs="Times New Roman"/>
                <w:lang w:eastAsia="ru-RU"/>
              </w:rPr>
              <w:t>б</w:t>
            </w:r>
            <w:r w:rsidRPr="00F1289C">
              <w:rPr>
                <w:rFonts w:ascii="Times New Roman" w:hAnsi="Times New Roman" w:cs="Times New Roman"/>
                <w:lang w:eastAsia="ru-RU"/>
              </w:rPr>
              <w:t>ласти «Развитие культуры»</w:t>
            </w: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308,10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72,80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71,35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144,15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3,80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4,55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75,90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75,90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160,15</w:t>
            </w:r>
          </w:p>
        </w:tc>
      </w:tr>
      <w:tr w:rsidR="00076803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076803" w:rsidRPr="00F1289C" w:rsidRDefault="00076803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76803" w:rsidRPr="00F1289C" w:rsidRDefault="00076803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0,80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76803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76803" w:rsidRPr="00076803" w:rsidRDefault="00076803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</w:tr>
      <w:tr w:rsidR="003E0365" w:rsidRPr="00F1289C" w:rsidTr="00076803">
        <w:trPr>
          <w:trHeight w:val="202"/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3E0365" w:rsidRPr="00F1289C" w:rsidRDefault="003E0365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1.4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3E0365" w:rsidRPr="00253075" w:rsidRDefault="003E0365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3075">
              <w:rPr>
                <w:rFonts w:ascii="Times New Roman" w:eastAsia="Calibri" w:hAnsi="Times New Roman" w:cs="Times New Roman"/>
                <w:szCs w:val="28"/>
                <w:lang w:eastAsia="ru-RU"/>
              </w:rPr>
              <w:t>Отдельное мероприятие "Создание условий доступа населения к культурным, историческим ценностям путем популяризации об</w:t>
            </w:r>
            <w:r w:rsidRPr="00253075">
              <w:rPr>
                <w:rFonts w:ascii="Times New Roman" w:eastAsia="Calibri" w:hAnsi="Times New Roman" w:cs="Times New Roman"/>
                <w:szCs w:val="28"/>
                <w:lang w:eastAsia="ru-RU"/>
              </w:rPr>
              <w:t>ъ</w:t>
            </w:r>
            <w:r w:rsidRPr="00253075">
              <w:rPr>
                <w:rFonts w:ascii="Times New Roman" w:eastAsia="Calibri" w:hAnsi="Times New Roman" w:cs="Times New Roman"/>
                <w:szCs w:val="28"/>
                <w:lang w:eastAsia="ru-RU"/>
              </w:rPr>
              <w:t>ектов культурного насл</w:t>
            </w:r>
            <w:r w:rsidRPr="00253075">
              <w:rPr>
                <w:rFonts w:ascii="Times New Roman" w:eastAsia="Calibri" w:hAnsi="Times New Roman" w:cs="Times New Roman"/>
                <w:szCs w:val="28"/>
                <w:lang w:eastAsia="ru-RU"/>
              </w:rPr>
              <w:t>е</w:t>
            </w:r>
            <w:r w:rsidRPr="00253075">
              <w:rPr>
                <w:rFonts w:ascii="Times New Roman" w:eastAsia="Calibri" w:hAnsi="Times New Roman" w:cs="Times New Roman"/>
                <w:szCs w:val="28"/>
                <w:lang w:eastAsia="ru-RU"/>
              </w:rPr>
              <w:t>дия (памятников истории и культуры)"</w:t>
            </w:r>
          </w:p>
        </w:tc>
        <w:tc>
          <w:tcPr>
            <w:tcW w:w="3119" w:type="dxa"/>
            <w:shd w:val="clear" w:color="auto" w:fill="auto"/>
          </w:tcPr>
          <w:p w:rsidR="003E0365" w:rsidRPr="00F1289C" w:rsidRDefault="003E0365" w:rsidP="003E0365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3E0365" w:rsidRPr="00F1289C" w:rsidRDefault="003E036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F1289C" w:rsidRDefault="003E036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E0365" w:rsidRPr="00F1289C" w:rsidTr="00076803">
        <w:trPr>
          <w:trHeight w:val="202"/>
          <w:jc w:val="center"/>
        </w:trPr>
        <w:tc>
          <w:tcPr>
            <w:tcW w:w="719" w:type="dxa"/>
            <w:vMerge/>
            <w:shd w:val="clear" w:color="auto" w:fill="auto"/>
          </w:tcPr>
          <w:p w:rsidR="003E0365" w:rsidRPr="00F1289C" w:rsidRDefault="003E0365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3E0365" w:rsidRPr="00F1289C" w:rsidRDefault="003E0365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3E0365" w:rsidRPr="00F1289C" w:rsidRDefault="003E0365" w:rsidP="003E0365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3E0365" w:rsidRPr="00F1289C" w:rsidRDefault="003E036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F1289C" w:rsidRDefault="003E036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E0365" w:rsidRPr="00F1289C" w:rsidTr="00076803">
        <w:trPr>
          <w:trHeight w:val="202"/>
          <w:jc w:val="center"/>
        </w:trPr>
        <w:tc>
          <w:tcPr>
            <w:tcW w:w="719" w:type="dxa"/>
            <w:vMerge/>
            <w:shd w:val="clear" w:color="auto" w:fill="auto"/>
          </w:tcPr>
          <w:p w:rsidR="003E0365" w:rsidRPr="00F1289C" w:rsidRDefault="003E0365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3E0365" w:rsidRPr="00F1289C" w:rsidRDefault="003E0365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3E0365" w:rsidRPr="00F1289C" w:rsidRDefault="003E0365" w:rsidP="003E0365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3E0365" w:rsidRPr="00F1289C" w:rsidRDefault="003E036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F1289C" w:rsidRDefault="003E036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E0365" w:rsidRPr="00F1289C" w:rsidTr="00076803">
        <w:trPr>
          <w:trHeight w:val="202"/>
          <w:jc w:val="center"/>
        </w:trPr>
        <w:tc>
          <w:tcPr>
            <w:tcW w:w="719" w:type="dxa"/>
            <w:vMerge/>
            <w:shd w:val="clear" w:color="auto" w:fill="auto"/>
          </w:tcPr>
          <w:p w:rsidR="003E0365" w:rsidRPr="00F1289C" w:rsidRDefault="003E0365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3E0365" w:rsidRPr="00F1289C" w:rsidRDefault="003E0365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3E0365" w:rsidRPr="00F1289C" w:rsidRDefault="003E0365" w:rsidP="003E0365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3E0365" w:rsidRPr="00F1289C" w:rsidRDefault="003E036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F1289C" w:rsidRDefault="003E0365" w:rsidP="003E03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3E0365" w:rsidRPr="00076803" w:rsidRDefault="003E0365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76803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1289C" w:rsidRPr="00F1289C" w:rsidTr="00076803">
        <w:trPr>
          <w:trHeight w:val="202"/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F1289C" w:rsidRPr="00F1289C" w:rsidRDefault="003E0365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1.5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F1289C" w:rsidRPr="00253075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53075">
              <w:rPr>
                <w:rFonts w:ascii="Times New Roman" w:hAnsi="Times New Roman" w:cs="Times New Roman"/>
              </w:rPr>
              <w:t>Отдельное мероприятие «</w:t>
            </w:r>
            <w:r w:rsidRPr="00253075">
              <w:rPr>
                <w:rFonts w:ascii="Times New Roman" w:eastAsia="Calibri" w:hAnsi="Times New Roman" w:cs="Times New Roman"/>
                <w:lang w:eastAsia="ru-RU"/>
              </w:rPr>
              <w:t>Обеспечение развития и укрепления материально- технической базы муниц</w:t>
            </w:r>
            <w:r w:rsidRPr="00253075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Pr="00253075">
              <w:rPr>
                <w:rFonts w:ascii="Times New Roman" w:eastAsia="Calibri" w:hAnsi="Times New Roman" w:cs="Times New Roman"/>
                <w:lang w:eastAsia="ru-RU"/>
              </w:rPr>
              <w:t>пальных учреждений кул</w:t>
            </w:r>
            <w:r w:rsidRPr="00253075">
              <w:rPr>
                <w:rFonts w:ascii="Times New Roman" w:eastAsia="Calibri" w:hAnsi="Times New Roman" w:cs="Times New Roman"/>
                <w:lang w:eastAsia="ru-RU"/>
              </w:rPr>
              <w:t>ь</w:t>
            </w:r>
            <w:r w:rsidRPr="00253075">
              <w:rPr>
                <w:rFonts w:ascii="Times New Roman" w:eastAsia="Calibri" w:hAnsi="Times New Roman" w:cs="Times New Roman"/>
                <w:lang w:eastAsia="ru-RU"/>
              </w:rPr>
              <w:t>туры - на техническое о</w:t>
            </w:r>
            <w:r w:rsidRPr="00253075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Pr="00253075">
              <w:rPr>
                <w:rFonts w:ascii="Times New Roman" w:eastAsia="Calibri" w:hAnsi="Times New Roman" w:cs="Times New Roman"/>
                <w:lang w:eastAsia="ru-RU"/>
              </w:rPr>
              <w:t>нащение музеев</w:t>
            </w:r>
            <w:r w:rsidRPr="0025307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303,10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803">
              <w:rPr>
                <w:rFonts w:ascii="Times New Roman" w:hAnsi="Times New Roman" w:cs="Times New Roman"/>
                <w:bCs/>
                <w:color w:val="000000"/>
              </w:rPr>
              <w:t>303,10</w:t>
            </w:r>
          </w:p>
        </w:tc>
      </w:tr>
      <w:tr w:rsidR="00F1289C" w:rsidRPr="00F1289C" w:rsidTr="00076803">
        <w:trPr>
          <w:trHeight w:val="70"/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1289C" w:rsidRPr="00F1289C" w:rsidTr="00076803">
        <w:trPr>
          <w:trHeight w:val="96"/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F1289C" w:rsidRPr="00F1289C" w:rsidTr="00076803">
        <w:trPr>
          <w:trHeight w:val="442"/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134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</w:tr>
      <w:tr w:rsidR="00903AC2" w:rsidRPr="00F1289C" w:rsidTr="00076803">
        <w:trPr>
          <w:trHeight w:val="175"/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Подпрограмма «Искусс</w:t>
            </w:r>
            <w:r w:rsidRPr="00F1289C">
              <w:rPr>
                <w:rFonts w:ascii="Times New Roman" w:hAnsi="Times New Roman" w:cs="Times New Roman"/>
                <w:lang w:eastAsia="ru-RU"/>
              </w:rPr>
              <w:t>т</w:t>
            </w:r>
            <w:r w:rsidRPr="00F1289C">
              <w:rPr>
                <w:rFonts w:ascii="Times New Roman" w:hAnsi="Times New Roman" w:cs="Times New Roman"/>
                <w:lang w:eastAsia="ru-RU"/>
              </w:rPr>
              <w:t>во»</w:t>
            </w: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58501,30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F1289C">
              <w:rPr>
                <w:rFonts w:ascii="Times New Roman" w:hAnsi="Times New Roman" w:cs="Times New Roman"/>
                <w:b/>
                <w:lang w:eastAsia="ru-RU"/>
              </w:rPr>
              <w:t>62642,10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color w:val="000000"/>
              </w:rPr>
              <w:t>57643,80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color w:val="000000"/>
              </w:rPr>
              <w:t>51999,00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color w:val="000000"/>
              </w:rPr>
              <w:t>51999,00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color w:val="000000"/>
              </w:rPr>
              <w:t>89413,80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6803">
              <w:rPr>
                <w:rFonts w:ascii="Times New Roman" w:hAnsi="Times New Roman" w:cs="Times New Roman"/>
                <w:b/>
                <w:color w:val="000000"/>
              </w:rPr>
              <w:t>372199,00</w:t>
            </w:r>
          </w:p>
        </w:tc>
      </w:tr>
      <w:tr w:rsidR="00903AC2" w:rsidRPr="00F1289C" w:rsidTr="00076803">
        <w:trPr>
          <w:trHeight w:val="253"/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3AC2" w:rsidRPr="00F1289C" w:rsidTr="00076803">
        <w:trPr>
          <w:trHeight w:val="253"/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16220,50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14467,70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15833,80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12704,20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12008,80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71235,00</w:t>
            </w:r>
          </w:p>
        </w:tc>
      </w:tr>
      <w:tr w:rsidR="00903AC2" w:rsidRPr="00F1289C" w:rsidTr="00076803">
        <w:trPr>
          <w:trHeight w:val="253"/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42280,80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48174,40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41810,00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39294,80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39990,20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89413,80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300964,00</w:t>
            </w:r>
          </w:p>
        </w:tc>
      </w:tr>
      <w:tr w:rsidR="00903AC2" w:rsidRPr="00F1289C" w:rsidTr="00076803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 xml:space="preserve">Отдельное мероприятие «Организация культурного </w:t>
            </w:r>
            <w:r w:rsidRPr="00F1289C">
              <w:rPr>
                <w:rFonts w:ascii="Times New Roman" w:hAnsi="Times New Roman" w:cs="Times New Roman"/>
                <w:lang w:eastAsia="ru-RU"/>
              </w:rPr>
              <w:lastRenderedPageBreak/>
              <w:t>досуга на базе учреждений</w:t>
            </w:r>
          </w:p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культуры города Вятские Поляны»</w:t>
            </w: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24656,40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25228,20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22780,40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20775,70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20775,70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44625,70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158842,10</w:t>
            </w:r>
          </w:p>
        </w:tc>
      </w:tr>
      <w:tr w:rsidR="00903AC2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3AC2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8336,10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6124,70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6134,60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5069,00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4826,90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30491,30</w:t>
            </w:r>
          </w:p>
        </w:tc>
      </w:tr>
      <w:tr w:rsidR="00903AC2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16320,30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19103,50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16645,80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15706,70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15948,80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44625,70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128350,80</w:t>
            </w:r>
          </w:p>
        </w:tc>
      </w:tr>
      <w:tr w:rsidR="00903AC2" w:rsidRPr="00F1289C" w:rsidTr="00076803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2.2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903AC2" w:rsidRPr="001A4E5A" w:rsidRDefault="00903AC2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lang w:eastAsia="ru-RU"/>
              </w:rPr>
            </w:pPr>
            <w:r w:rsidRPr="001A4E5A">
              <w:rPr>
                <w:rFonts w:ascii="Times New Roman" w:hAnsi="Times New Roman" w:cs="Times New Roman"/>
                <w:spacing w:val="-12"/>
                <w:lang w:eastAsia="ru-RU"/>
              </w:rPr>
              <w:t>Отдельное мероприятие «Д</w:t>
            </w:r>
            <w:r w:rsidRPr="001A4E5A">
              <w:rPr>
                <w:rFonts w:ascii="Times New Roman" w:hAnsi="Times New Roman" w:cs="Times New Roman"/>
                <w:spacing w:val="-12"/>
                <w:lang w:eastAsia="ru-RU"/>
              </w:rPr>
              <w:t>о</w:t>
            </w:r>
            <w:r w:rsidRPr="001A4E5A">
              <w:rPr>
                <w:rFonts w:ascii="Times New Roman" w:hAnsi="Times New Roman" w:cs="Times New Roman"/>
                <w:spacing w:val="-12"/>
                <w:lang w:eastAsia="ru-RU"/>
              </w:rPr>
              <w:t>полнительное образование детей в сфере культуры в г</w:t>
            </w:r>
            <w:r w:rsidRPr="001A4E5A">
              <w:rPr>
                <w:rFonts w:ascii="Times New Roman" w:hAnsi="Times New Roman" w:cs="Times New Roman"/>
                <w:spacing w:val="-12"/>
                <w:lang w:eastAsia="ru-RU"/>
              </w:rPr>
              <w:t>о</w:t>
            </w:r>
            <w:r w:rsidRPr="001A4E5A">
              <w:rPr>
                <w:rFonts w:ascii="Times New Roman" w:hAnsi="Times New Roman" w:cs="Times New Roman"/>
                <w:spacing w:val="-12"/>
                <w:lang w:eastAsia="ru-RU"/>
              </w:rPr>
              <w:t>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33844,90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37413,90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32780,30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31223,30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31223,30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44788,10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211273,80</w:t>
            </w:r>
          </w:p>
        </w:tc>
      </w:tr>
      <w:tr w:rsidR="00903AC2" w:rsidRPr="00F1289C" w:rsidTr="00076803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03AC2" w:rsidRPr="00076803" w:rsidRDefault="00F1289C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903AC2" w:rsidRPr="00076803" w:rsidRDefault="00903AC2" w:rsidP="000768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68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7884,40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8343,00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7889,80</w:t>
            </w:r>
          </w:p>
        </w:tc>
        <w:tc>
          <w:tcPr>
            <w:tcW w:w="1134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7635,20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7181,90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38934,30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25960,50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29070,90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24890,50</w:t>
            </w:r>
          </w:p>
        </w:tc>
        <w:tc>
          <w:tcPr>
            <w:tcW w:w="1134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23588,10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24041,40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44788,10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172339,50</w:t>
            </w:r>
          </w:p>
        </w:tc>
      </w:tr>
      <w:tr w:rsidR="00F1289C" w:rsidRPr="00F1289C" w:rsidTr="00F1289C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2.3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Отдельное мероприятие «Обеспечение развития и укрепления материально-технической базы муниц</w:t>
            </w:r>
            <w:r w:rsidRPr="00F1289C">
              <w:rPr>
                <w:rFonts w:ascii="Times New Roman" w:hAnsi="Times New Roman" w:cs="Times New Roman"/>
                <w:lang w:eastAsia="ru-RU"/>
              </w:rPr>
              <w:t>и</w:t>
            </w:r>
            <w:r w:rsidRPr="00F1289C">
              <w:rPr>
                <w:rFonts w:ascii="Times New Roman" w:hAnsi="Times New Roman" w:cs="Times New Roman"/>
                <w:lang w:eastAsia="ru-RU"/>
              </w:rPr>
              <w:t>пальных домов культуры и учреждений дополнител</w:t>
            </w:r>
            <w:r w:rsidRPr="00F1289C">
              <w:rPr>
                <w:rFonts w:ascii="Times New Roman" w:hAnsi="Times New Roman" w:cs="Times New Roman"/>
                <w:lang w:eastAsia="ru-RU"/>
              </w:rPr>
              <w:t>ь</w:t>
            </w:r>
            <w:r w:rsidRPr="00F1289C">
              <w:rPr>
                <w:rFonts w:ascii="Times New Roman" w:hAnsi="Times New Roman" w:cs="Times New Roman"/>
                <w:lang w:eastAsia="ru-RU"/>
              </w:rPr>
              <w:t>ного образования»</w:t>
            </w: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2083,10</w:t>
            </w:r>
          </w:p>
        </w:tc>
        <w:tc>
          <w:tcPr>
            <w:tcW w:w="1134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2083,10</w:t>
            </w:r>
          </w:p>
        </w:tc>
      </w:tr>
      <w:tr w:rsidR="00F1289C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1289C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1809,40</w:t>
            </w:r>
          </w:p>
        </w:tc>
        <w:tc>
          <w:tcPr>
            <w:tcW w:w="1134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1809,40</w:t>
            </w:r>
          </w:p>
        </w:tc>
      </w:tr>
      <w:tr w:rsidR="00F1289C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273,70</w:t>
            </w:r>
          </w:p>
        </w:tc>
        <w:tc>
          <w:tcPr>
            <w:tcW w:w="1134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273,70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Отдельное мероприятие «Общегородские мер</w:t>
            </w:r>
            <w:r w:rsidRPr="00F1289C">
              <w:rPr>
                <w:rFonts w:ascii="Times New Roman" w:hAnsi="Times New Roman" w:cs="Times New Roman"/>
                <w:lang w:eastAsia="ru-RU"/>
              </w:rPr>
              <w:t>о</w:t>
            </w:r>
            <w:r w:rsidRPr="00F1289C">
              <w:rPr>
                <w:rFonts w:ascii="Times New Roman" w:hAnsi="Times New Roman" w:cs="Times New Roman"/>
                <w:lang w:eastAsia="ru-RU"/>
              </w:rPr>
              <w:t>приятия в городе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1143,50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F1289C">
              <w:rPr>
                <w:rFonts w:ascii="Times New Roman" w:hAnsi="Times New Roman" w:cs="Times New Roman"/>
                <w:b/>
                <w:lang w:eastAsia="ru-RU"/>
              </w:rPr>
              <w:t>500,00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525,</w:t>
            </w:r>
            <w:r w:rsidR="00EF06E7" w:rsidRPr="00F1289C">
              <w:rPr>
                <w:rFonts w:ascii="Times New Roman" w:hAnsi="Times New Roman" w:cs="Times New Roman"/>
                <w:color w:val="000000"/>
              </w:rPr>
              <w:t>6</w:t>
            </w:r>
            <w:r w:rsidRPr="00F1289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2576,50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5445,</w:t>
            </w:r>
            <w:r w:rsidR="00EF06E7" w:rsidRPr="00F1289C">
              <w:rPr>
                <w:rFonts w:ascii="Times New Roman" w:hAnsi="Times New Roman" w:cs="Times New Roman"/>
                <w:color w:val="000000"/>
              </w:rPr>
              <w:t>6</w:t>
            </w:r>
            <w:r w:rsidRPr="00F1289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1289C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1289C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1143,50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525,</w:t>
            </w:r>
            <w:r w:rsidR="00EF06E7" w:rsidRPr="00F1289C">
              <w:rPr>
                <w:rFonts w:ascii="Times New Roman" w:hAnsi="Times New Roman" w:cs="Times New Roman"/>
                <w:color w:val="000000"/>
              </w:rPr>
              <w:t>6</w:t>
            </w:r>
            <w:r w:rsidRPr="00F1289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2576,50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5445,</w:t>
            </w:r>
            <w:r w:rsidR="00EF06E7" w:rsidRPr="00F1289C">
              <w:rPr>
                <w:rFonts w:ascii="Times New Roman" w:hAnsi="Times New Roman" w:cs="Times New Roman"/>
                <w:color w:val="000000"/>
              </w:rPr>
              <w:t>6</w:t>
            </w:r>
            <w:r w:rsidRPr="00F1289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23C59" w:rsidRPr="00F1289C" w:rsidTr="00F1289C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Отдельное мероприятие «Социальные мероприятия в городе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4,80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22,40</w:t>
            </w:r>
          </w:p>
        </w:tc>
        <w:tc>
          <w:tcPr>
            <w:tcW w:w="1275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42,20</w:t>
            </w:r>
          </w:p>
        </w:tc>
      </w:tr>
      <w:tr w:rsidR="00423C59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23C59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23C59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23C59" w:rsidRPr="00F1289C" w:rsidRDefault="00423C59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4,80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6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22,40</w:t>
            </w:r>
          </w:p>
        </w:tc>
        <w:tc>
          <w:tcPr>
            <w:tcW w:w="1275" w:type="dxa"/>
            <w:shd w:val="clear" w:color="auto" w:fill="auto"/>
          </w:tcPr>
          <w:p w:rsidR="00423C59" w:rsidRPr="00F1289C" w:rsidRDefault="00423C59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42,20</w:t>
            </w:r>
          </w:p>
        </w:tc>
      </w:tr>
      <w:tr w:rsidR="00286122" w:rsidRPr="00F1289C" w:rsidTr="0025307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286122" w:rsidRPr="00286122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286122" w:rsidRPr="00253075" w:rsidRDefault="00286122" w:rsidP="001F116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253075">
              <w:rPr>
                <w:rFonts w:ascii="Times New Roman" w:hAnsi="Times New Roman" w:cs="Times New Roman"/>
                <w:szCs w:val="24"/>
                <w:lang w:eastAsia="ru-RU"/>
              </w:rPr>
              <w:t>Отдельное мероприятие</w:t>
            </w:r>
          </w:p>
          <w:p w:rsidR="00286122" w:rsidRPr="00253075" w:rsidRDefault="00286122" w:rsidP="001F11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53075">
              <w:rPr>
                <w:rFonts w:ascii="Times New Roman" w:hAnsi="Times New Roman" w:cs="Times New Roman"/>
                <w:szCs w:val="24"/>
                <w:lang w:eastAsia="ru-RU"/>
              </w:rPr>
              <w:t>«</w:t>
            </w:r>
            <w:r w:rsidR="00253075" w:rsidRPr="00253075">
              <w:rPr>
                <w:rFonts w:ascii="Times New Roman" w:hAnsi="Times New Roman" w:cs="Times New Roman"/>
                <w:szCs w:val="24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286122" w:rsidRPr="00F1289C" w:rsidRDefault="00286122" w:rsidP="001F116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86122" w:rsidRPr="00F1289C" w:rsidTr="0025307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286122" w:rsidRPr="00F1289C" w:rsidRDefault="00286122" w:rsidP="001F11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86122" w:rsidRPr="00F1289C" w:rsidRDefault="00286122" w:rsidP="001F116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86122" w:rsidRPr="00F1289C" w:rsidTr="0025307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286122" w:rsidRPr="00F1289C" w:rsidRDefault="00286122" w:rsidP="001F11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86122" w:rsidRPr="00F1289C" w:rsidRDefault="00286122" w:rsidP="001F116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86122" w:rsidRPr="00F1289C" w:rsidTr="0025307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286122" w:rsidRPr="00F1289C" w:rsidRDefault="00286122" w:rsidP="001F11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86122" w:rsidRPr="00F1289C" w:rsidRDefault="00286122" w:rsidP="001F1161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6122" w:rsidRPr="00F1289C" w:rsidRDefault="00286122" w:rsidP="001F11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903AC2" w:rsidRPr="00F1289C" w:rsidRDefault="0028612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Отдельное мероприятие «Деятельность Управления социальной политики а</w:t>
            </w:r>
            <w:r w:rsidRPr="00F1289C">
              <w:rPr>
                <w:rFonts w:ascii="Times New Roman" w:hAnsi="Times New Roman" w:cs="Times New Roman"/>
                <w:lang w:eastAsia="ru-RU"/>
              </w:rPr>
              <w:t>д</w:t>
            </w:r>
            <w:r w:rsidRPr="00F1289C">
              <w:rPr>
                <w:rFonts w:ascii="Times New Roman" w:hAnsi="Times New Roman" w:cs="Times New Roman"/>
                <w:lang w:eastAsia="ru-RU"/>
              </w:rPr>
              <w:t>министрации города Вя</w:t>
            </w:r>
            <w:r w:rsidRPr="00F1289C">
              <w:rPr>
                <w:rFonts w:ascii="Times New Roman" w:hAnsi="Times New Roman" w:cs="Times New Roman"/>
                <w:lang w:eastAsia="ru-RU"/>
              </w:rPr>
              <w:t>т</w:t>
            </w:r>
            <w:r w:rsidRPr="00F1289C">
              <w:rPr>
                <w:rFonts w:ascii="Times New Roman" w:hAnsi="Times New Roman" w:cs="Times New Roman"/>
                <w:lang w:eastAsia="ru-RU"/>
              </w:rPr>
              <w:t>ские Поляны»</w:t>
            </w: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1185,70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1288,10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1177,90</w:t>
            </w:r>
          </w:p>
        </w:tc>
        <w:tc>
          <w:tcPr>
            <w:tcW w:w="1134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1226,10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1226,10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1224,50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7328,40</w:t>
            </w:r>
          </w:p>
        </w:tc>
      </w:tr>
      <w:tr w:rsidR="00F1289C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1289C" w:rsidRPr="00F1289C" w:rsidRDefault="00F1289C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1289C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98,10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137,60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25,50</w:t>
            </w:r>
          </w:p>
        </w:tc>
        <w:tc>
          <w:tcPr>
            <w:tcW w:w="1134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25,50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25,50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F1289C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312,20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1087,60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1150,50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1152,40</w:t>
            </w:r>
          </w:p>
        </w:tc>
        <w:tc>
          <w:tcPr>
            <w:tcW w:w="1134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1200,60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1200,60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1224,50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7016,20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903AC2" w:rsidRPr="00F1289C" w:rsidRDefault="0028612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Отдельное мер</w:t>
            </w:r>
            <w:r w:rsidRPr="00F1289C">
              <w:rPr>
                <w:rFonts w:ascii="Times New Roman" w:hAnsi="Times New Roman" w:cs="Times New Roman"/>
                <w:spacing w:val="-18"/>
                <w:lang w:eastAsia="ru-RU"/>
              </w:rPr>
              <w:t xml:space="preserve">оприятие </w:t>
            </w:r>
            <w:r w:rsidRPr="00F1289C">
              <w:rPr>
                <w:rFonts w:ascii="Times New Roman" w:hAnsi="Times New Roman" w:cs="Times New Roman"/>
                <w:spacing w:val="-18"/>
                <w:lang w:eastAsia="ru-RU"/>
              </w:rPr>
              <w:lastRenderedPageBreak/>
              <w:t>«Комплексная поддержка учр</w:t>
            </w:r>
            <w:r w:rsidRPr="00F1289C">
              <w:rPr>
                <w:rFonts w:ascii="Times New Roman" w:hAnsi="Times New Roman" w:cs="Times New Roman"/>
                <w:spacing w:val="-18"/>
                <w:lang w:eastAsia="ru-RU"/>
              </w:rPr>
              <w:t>е</w:t>
            </w:r>
            <w:r w:rsidRPr="00F1289C">
              <w:rPr>
                <w:rFonts w:ascii="Times New Roman" w:hAnsi="Times New Roman" w:cs="Times New Roman"/>
                <w:spacing w:val="-18"/>
                <w:lang w:eastAsia="ru-RU"/>
              </w:rPr>
              <w:t>ждений, подведомственных управлению социальной полит</w:t>
            </w:r>
            <w:r w:rsidRPr="00F1289C">
              <w:rPr>
                <w:rFonts w:ascii="Times New Roman" w:hAnsi="Times New Roman" w:cs="Times New Roman"/>
                <w:spacing w:val="-18"/>
                <w:lang w:eastAsia="ru-RU"/>
              </w:rPr>
              <w:t>и</w:t>
            </w:r>
            <w:r w:rsidRPr="00F1289C">
              <w:rPr>
                <w:rFonts w:ascii="Times New Roman" w:hAnsi="Times New Roman" w:cs="Times New Roman"/>
                <w:spacing w:val="-18"/>
                <w:lang w:eastAsia="ru-RU"/>
              </w:rPr>
              <w:t>ки администрации города Вя</w:t>
            </w:r>
            <w:r w:rsidRPr="00F1289C">
              <w:rPr>
                <w:rFonts w:ascii="Times New Roman" w:hAnsi="Times New Roman" w:cs="Times New Roman"/>
                <w:spacing w:val="-18"/>
                <w:lang w:eastAsia="ru-RU"/>
              </w:rPr>
              <w:t>т</w:t>
            </w:r>
            <w:r w:rsidRPr="00F1289C">
              <w:rPr>
                <w:rFonts w:ascii="Times New Roman" w:hAnsi="Times New Roman" w:cs="Times New Roman"/>
                <w:spacing w:val="-18"/>
                <w:lang w:eastAsia="ru-RU"/>
              </w:rPr>
              <w:t>ские Поляны»</w:t>
            </w: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8246,10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9303,20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9030,00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8488,40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8488,40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8930,60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52486,70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741,00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585,50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1326,50</w:t>
            </w:r>
          </w:p>
        </w:tc>
      </w:tr>
      <w:tr w:rsidR="00903AC2" w:rsidRPr="00F1289C" w:rsidTr="00F1289C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903AC2" w:rsidRPr="00F1289C" w:rsidRDefault="00903AC2" w:rsidP="00F1289C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  <w:lang w:eastAsia="ru-RU"/>
              </w:rPr>
              <w:t>7505,10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8717,70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9030,00</w:t>
            </w:r>
          </w:p>
        </w:tc>
        <w:tc>
          <w:tcPr>
            <w:tcW w:w="1134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8488,40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8488,40</w:t>
            </w:r>
          </w:p>
        </w:tc>
        <w:tc>
          <w:tcPr>
            <w:tcW w:w="1276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89C">
              <w:rPr>
                <w:rFonts w:ascii="Times New Roman" w:hAnsi="Times New Roman" w:cs="Times New Roman"/>
                <w:lang w:eastAsia="ru-RU"/>
              </w:rPr>
              <w:t>8930,60</w:t>
            </w:r>
          </w:p>
        </w:tc>
        <w:tc>
          <w:tcPr>
            <w:tcW w:w="1275" w:type="dxa"/>
            <w:shd w:val="clear" w:color="auto" w:fill="auto"/>
          </w:tcPr>
          <w:p w:rsidR="00903AC2" w:rsidRPr="00F1289C" w:rsidRDefault="00903AC2" w:rsidP="00F12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89C">
              <w:rPr>
                <w:rFonts w:ascii="Times New Roman" w:hAnsi="Times New Roman" w:cs="Times New Roman"/>
                <w:color w:val="000000"/>
              </w:rPr>
              <w:t>51160,20</w:t>
            </w:r>
          </w:p>
        </w:tc>
      </w:tr>
    </w:tbl>
    <w:p w:rsidR="00423C59" w:rsidRPr="00423C59" w:rsidRDefault="006E15EB" w:rsidP="00423C59">
      <w:pPr>
        <w:spacing w:before="240" w:after="0" w:line="360" w:lineRule="auto"/>
        <w:jc w:val="center"/>
        <w:rPr>
          <w:rFonts w:ascii="Times New Roman" w:hAnsi="Times New Roman" w:cs="Times New Roman"/>
          <w:vertAlign w:val="superscript"/>
          <w:lang w:eastAsia="ru-RU"/>
        </w:rPr>
      </w:pPr>
      <w:r>
        <w:rPr>
          <w:rFonts w:ascii="Times New Roman" w:hAnsi="Times New Roman" w:cs="Times New Roman"/>
          <w:noProof/>
          <w:vertAlign w:val="superscript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364.05pt;margin-top:31.2pt;width:120.5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</w:p>
    <w:p w:rsidR="00B915C4" w:rsidRPr="00E9643D" w:rsidRDefault="00B915C4" w:rsidP="006506CE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B915C4" w:rsidRPr="00E9643D" w:rsidSect="001A4E5A">
      <w:pgSz w:w="16838" w:h="11906" w:orient="landscape"/>
      <w:pgMar w:top="1560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F95" w:rsidRDefault="00637F95" w:rsidP="001735F4">
      <w:pPr>
        <w:spacing w:after="0" w:line="240" w:lineRule="auto"/>
      </w:pPr>
      <w:r>
        <w:separator/>
      </w:r>
    </w:p>
  </w:endnote>
  <w:endnote w:type="continuationSeparator" w:id="0">
    <w:p w:rsidR="00637F95" w:rsidRDefault="00637F95" w:rsidP="0017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4F5" w:rsidRDefault="006A04F5" w:rsidP="00827ECF">
    <w:pPr>
      <w:pStyle w:val="ac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78</w:t>
    </w:r>
    <w:r>
      <w:rPr>
        <w:rStyle w:val="af8"/>
      </w:rPr>
      <w:fldChar w:fldCharType="end"/>
    </w:r>
  </w:p>
  <w:p w:rsidR="006A04F5" w:rsidRDefault="006A04F5" w:rsidP="00DC5C9F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F95" w:rsidRDefault="00637F95" w:rsidP="001735F4">
      <w:pPr>
        <w:spacing w:after="0" w:line="240" w:lineRule="auto"/>
      </w:pPr>
      <w:r>
        <w:separator/>
      </w:r>
    </w:p>
  </w:footnote>
  <w:footnote w:type="continuationSeparator" w:id="0">
    <w:p w:rsidR="00637F95" w:rsidRDefault="00637F95" w:rsidP="00173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4F5" w:rsidRDefault="006A04F5" w:rsidP="00827ECF">
    <w:pPr>
      <w:pStyle w:val="a8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78</w:t>
    </w:r>
    <w:r>
      <w:rPr>
        <w:rStyle w:val="af8"/>
      </w:rPr>
      <w:fldChar w:fldCharType="end"/>
    </w:r>
  </w:p>
  <w:p w:rsidR="006A04F5" w:rsidRDefault="006A04F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4F5" w:rsidRPr="002361E2" w:rsidRDefault="006A04F5" w:rsidP="00D06B02">
    <w:pPr>
      <w:pStyle w:val="a8"/>
      <w:framePr w:w="472" w:wrap="around" w:vAnchor="text" w:hAnchor="margin" w:xAlign="center" w:y="2"/>
      <w:rPr>
        <w:rStyle w:val="af8"/>
        <w:rFonts w:ascii="Times New Roman" w:hAnsi="Times New Roman"/>
        <w:sz w:val="24"/>
        <w:szCs w:val="24"/>
      </w:rPr>
    </w:pPr>
    <w:r w:rsidRPr="002361E2">
      <w:rPr>
        <w:rStyle w:val="af8"/>
        <w:rFonts w:ascii="Times New Roman" w:hAnsi="Times New Roman"/>
        <w:sz w:val="24"/>
        <w:szCs w:val="24"/>
      </w:rPr>
      <w:fldChar w:fldCharType="begin"/>
    </w:r>
    <w:r w:rsidRPr="002361E2">
      <w:rPr>
        <w:rStyle w:val="af8"/>
        <w:rFonts w:ascii="Times New Roman" w:hAnsi="Times New Roman"/>
        <w:sz w:val="24"/>
        <w:szCs w:val="24"/>
      </w:rPr>
      <w:instrText xml:space="preserve">PAGE  </w:instrText>
    </w:r>
    <w:r w:rsidRPr="002361E2">
      <w:rPr>
        <w:rStyle w:val="af8"/>
        <w:rFonts w:ascii="Times New Roman" w:hAnsi="Times New Roman"/>
        <w:sz w:val="24"/>
        <w:szCs w:val="24"/>
      </w:rPr>
      <w:fldChar w:fldCharType="separate"/>
    </w:r>
    <w:r w:rsidR="00CD30D2">
      <w:rPr>
        <w:rStyle w:val="af8"/>
        <w:rFonts w:ascii="Times New Roman" w:hAnsi="Times New Roman"/>
        <w:noProof/>
        <w:sz w:val="24"/>
        <w:szCs w:val="24"/>
      </w:rPr>
      <w:t>45</w:t>
    </w:r>
    <w:r w:rsidRPr="002361E2">
      <w:rPr>
        <w:rStyle w:val="af8"/>
        <w:rFonts w:ascii="Times New Roman" w:hAnsi="Times New Roman"/>
        <w:sz w:val="24"/>
        <w:szCs w:val="24"/>
      </w:rPr>
      <w:fldChar w:fldCharType="end"/>
    </w:r>
  </w:p>
  <w:p w:rsidR="006A04F5" w:rsidRDefault="006A04F5" w:rsidP="00637173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3in;height:3in;visibility:visible" o:bullet="t">
        <v:imagedata r:id="rId1" o:title=""/>
      </v:shape>
    </w:pict>
  </w:numPicBullet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multilevel"/>
    <w:tmpl w:val="27A06A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>
    <w:nsid w:val="5AF07898"/>
    <w:multiLevelType w:val="hybridMultilevel"/>
    <w:tmpl w:val="A2A64700"/>
    <w:lvl w:ilvl="0" w:tplc="EB1E99E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536F7"/>
    <w:multiLevelType w:val="hybridMultilevel"/>
    <w:tmpl w:val="3A4E560E"/>
    <w:lvl w:ilvl="0" w:tplc="B8C2960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516A9C"/>
    <w:multiLevelType w:val="multilevel"/>
    <w:tmpl w:val="65225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4">
    <w:nsid w:val="63B8433E"/>
    <w:multiLevelType w:val="hybridMultilevel"/>
    <w:tmpl w:val="0A3A9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7">
    <w:nsid w:val="73333C9E"/>
    <w:multiLevelType w:val="hybridMultilevel"/>
    <w:tmpl w:val="7A6036A4"/>
    <w:lvl w:ilvl="0" w:tplc="ACA0FF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2"/>
  </w:num>
  <w:num w:numId="5">
    <w:abstractNumId w:val="16"/>
  </w:num>
  <w:num w:numId="6">
    <w:abstractNumId w:val="12"/>
  </w:num>
  <w:num w:numId="7">
    <w:abstractNumId w:val="8"/>
  </w:num>
  <w:num w:numId="8">
    <w:abstractNumId w:val="7"/>
  </w:num>
  <w:num w:numId="9">
    <w:abstractNumId w:val="6"/>
  </w:num>
  <w:num w:numId="10">
    <w:abstractNumId w:val="4"/>
  </w:num>
  <w:num w:numId="11">
    <w:abstractNumId w:val="1"/>
  </w:num>
  <w:num w:numId="12">
    <w:abstractNumId w:val="3"/>
  </w:num>
  <w:num w:numId="13">
    <w:abstractNumId w:val="11"/>
  </w:num>
  <w:num w:numId="14">
    <w:abstractNumId w:val="5"/>
  </w:num>
  <w:num w:numId="15">
    <w:abstractNumId w:val="9"/>
  </w:num>
  <w:num w:numId="16">
    <w:abstractNumId w:val="14"/>
  </w:num>
  <w:num w:numId="17">
    <w:abstractNumId w:val="10"/>
  </w:num>
  <w:num w:numId="18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autoHyphenation/>
  <w:hyphenationZone w:val="357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E71BE"/>
    <w:rsid w:val="00001157"/>
    <w:rsid w:val="00001D1F"/>
    <w:rsid w:val="00002056"/>
    <w:rsid w:val="00002E01"/>
    <w:rsid w:val="00011B00"/>
    <w:rsid w:val="00011C94"/>
    <w:rsid w:val="0001285C"/>
    <w:rsid w:val="00012ADC"/>
    <w:rsid w:val="00017C76"/>
    <w:rsid w:val="00022ED7"/>
    <w:rsid w:val="000233BB"/>
    <w:rsid w:val="00023D8E"/>
    <w:rsid w:val="00023DE6"/>
    <w:rsid w:val="00026048"/>
    <w:rsid w:val="0002638A"/>
    <w:rsid w:val="000267C7"/>
    <w:rsid w:val="0002687C"/>
    <w:rsid w:val="0002786F"/>
    <w:rsid w:val="000278D8"/>
    <w:rsid w:val="00030905"/>
    <w:rsid w:val="000326D7"/>
    <w:rsid w:val="00032EBE"/>
    <w:rsid w:val="00033149"/>
    <w:rsid w:val="000337F3"/>
    <w:rsid w:val="00034910"/>
    <w:rsid w:val="000375EF"/>
    <w:rsid w:val="00037B6F"/>
    <w:rsid w:val="0004130C"/>
    <w:rsid w:val="00041BB7"/>
    <w:rsid w:val="00041DA8"/>
    <w:rsid w:val="00041EA3"/>
    <w:rsid w:val="000423E8"/>
    <w:rsid w:val="00042AED"/>
    <w:rsid w:val="00043377"/>
    <w:rsid w:val="0004555B"/>
    <w:rsid w:val="000456FE"/>
    <w:rsid w:val="00046515"/>
    <w:rsid w:val="00046FBA"/>
    <w:rsid w:val="000479EA"/>
    <w:rsid w:val="000516F2"/>
    <w:rsid w:val="000525EE"/>
    <w:rsid w:val="00055AE0"/>
    <w:rsid w:val="00060BAA"/>
    <w:rsid w:val="00061BBD"/>
    <w:rsid w:val="00066370"/>
    <w:rsid w:val="000671D1"/>
    <w:rsid w:val="00071EDB"/>
    <w:rsid w:val="00072A98"/>
    <w:rsid w:val="00072B7D"/>
    <w:rsid w:val="0007332C"/>
    <w:rsid w:val="00074BEB"/>
    <w:rsid w:val="000755CC"/>
    <w:rsid w:val="00076803"/>
    <w:rsid w:val="000807BE"/>
    <w:rsid w:val="0008155A"/>
    <w:rsid w:val="00082701"/>
    <w:rsid w:val="00085D0B"/>
    <w:rsid w:val="00087C1E"/>
    <w:rsid w:val="000904C6"/>
    <w:rsid w:val="00090D7A"/>
    <w:rsid w:val="00092114"/>
    <w:rsid w:val="00092A1E"/>
    <w:rsid w:val="00092AA5"/>
    <w:rsid w:val="000A0DE7"/>
    <w:rsid w:val="000A0EEF"/>
    <w:rsid w:val="000A286D"/>
    <w:rsid w:val="000A30E4"/>
    <w:rsid w:val="000A3E5D"/>
    <w:rsid w:val="000A59B2"/>
    <w:rsid w:val="000A5FF6"/>
    <w:rsid w:val="000A6285"/>
    <w:rsid w:val="000B51B5"/>
    <w:rsid w:val="000B672F"/>
    <w:rsid w:val="000B6BED"/>
    <w:rsid w:val="000C1811"/>
    <w:rsid w:val="000C1932"/>
    <w:rsid w:val="000C251D"/>
    <w:rsid w:val="000C2A1C"/>
    <w:rsid w:val="000C3B9C"/>
    <w:rsid w:val="000C4ECC"/>
    <w:rsid w:val="000C590F"/>
    <w:rsid w:val="000C611E"/>
    <w:rsid w:val="000C689C"/>
    <w:rsid w:val="000C6D77"/>
    <w:rsid w:val="000C7D97"/>
    <w:rsid w:val="000D0D4B"/>
    <w:rsid w:val="000D12B9"/>
    <w:rsid w:val="000D1A94"/>
    <w:rsid w:val="000D2200"/>
    <w:rsid w:val="000D341D"/>
    <w:rsid w:val="000D48D6"/>
    <w:rsid w:val="000D4CD9"/>
    <w:rsid w:val="000D55A6"/>
    <w:rsid w:val="000D6C10"/>
    <w:rsid w:val="000D7C87"/>
    <w:rsid w:val="000E0110"/>
    <w:rsid w:val="000E0E11"/>
    <w:rsid w:val="000E0F80"/>
    <w:rsid w:val="000E1A20"/>
    <w:rsid w:val="000E2FCC"/>
    <w:rsid w:val="000E3100"/>
    <w:rsid w:val="000E4738"/>
    <w:rsid w:val="000E5B06"/>
    <w:rsid w:val="000E6D48"/>
    <w:rsid w:val="000E7D43"/>
    <w:rsid w:val="000F1C49"/>
    <w:rsid w:val="000F1DFF"/>
    <w:rsid w:val="000F23E3"/>
    <w:rsid w:val="000F33E0"/>
    <w:rsid w:val="000F3C0A"/>
    <w:rsid w:val="000F5369"/>
    <w:rsid w:val="000F7604"/>
    <w:rsid w:val="001008EA"/>
    <w:rsid w:val="00104275"/>
    <w:rsid w:val="00104C22"/>
    <w:rsid w:val="00105190"/>
    <w:rsid w:val="0010722B"/>
    <w:rsid w:val="00107DA7"/>
    <w:rsid w:val="0011103B"/>
    <w:rsid w:val="001110EA"/>
    <w:rsid w:val="001160C9"/>
    <w:rsid w:val="00120262"/>
    <w:rsid w:val="00124A38"/>
    <w:rsid w:val="00125257"/>
    <w:rsid w:val="0012532B"/>
    <w:rsid w:val="00125B36"/>
    <w:rsid w:val="00131AE8"/>
    <w:rsid w:val="00132695"/>
    <w:rsid w:val="00133547"/>
    <w:rsid w:val="00133584"/>
    <w:rsid w:val="00134447"/>
    <w:rsid w:val="00135055"/>
    <w:rsid w:val="001354C8"/>
    <w:rsid w:val="00135962"/>
    <w:rsid w:val="00135B07"/>
    <w:rsid w:val="00136B33"/>
    <w:rsid w:val="00140006"/>
    <w:rsid w:val="001404CD"/>
    <w:rsid w:val="00141FB2"/>
    <w:rsid w:val="001434DA"/>
    <w:rsid w:val="00143E18"/>
    <w:rsid w:val="00146206"/>
    <w:rsid w:val="001468E1"/>
    <w:rsid w:val="00146D34"/>
    <w:rsid w:val="00147159"/>
    <w:rsid w:val="00150A37"/>
    <w:rsid w:val="00150DC6"/>
    <w:rsid w:val="001511DD"/>
    <w:rsid w:val="001518CB"/>
    <w:rsid w:val="001518DB"/>
    <w:rsid w:val="00151FE3"/>
    <w:rsid w:val="00152CBD"/>
    <w:rsid w:val="001531E2"/>
    <w:rsid w:val="00153C93"/>
    <w:rsid w:val="00155697"/>
    <w:rsid w:val="00156535"/>
    <w:rsid w:val="00156900"/>
    <w:rsid w:val="00160EBC"/>
    <w:rsid w:val="00161B4E"/>
    <w:rsid w:val="00162077"/>
    <w:rsid w:val="00162126"/>
    <w:rsid w:val="00162C3C"/>
    <w:rsid w:val="00162DF7"/>
    <w:rsid w:val="00164D82"/>
    <w:rsid w:val="001658B6"/>
    <w:rsid w:val="00165E5D"/>
    <w:rsid w:val="00167FC8"/>
    <w:rsid w:val="0017077D"/>
    <w:rsid w:val="00170C78"/>
    <w:rsid w:val="00172343"/>
    <w:rsid w:val="0017243B"/>
    <w:rsid w:val="001729BE"/>
    <w:rsid w:val="001735F4"/>
    <w:rsid w:val="0017394A"/>
    <w:rsid w:val="00173B03"/>
    <w:rsid w:val="00173D0C"/>
    <w:rsid w:val="0017442A"/>
    <w:rsid w:val="001773BE"/>
    <w:rsid w:val="00177DE6"/>
    <w:rsid w:val="00180F4A"/>
    <w:rsid w:val="0018200E"/>
    <w:rsid w:val="00182D6C"/>
    <w:rsid w:val="00185782"/>
    <w:rsid w:val="001857E9"/>
    <w:rsid w:val="00186A3B"/>
    <w:rsid w:val="00186D94"/>
    <w:rsid w:val="00187250"/>
    <w:rsid w:val="00187BFB"/>
    <w:rsid w:val="00192F09"/>
    <w:rsid w:val="0019332A"/>
    <w:rsid w:val="00197B2F"/>
    <w:rsid w:val="00197C32"/>
    <w:rsid w:val="001A0F78"/>
    <w:rsid w:val="001A1F0D"/>
    <w:rsid w:val="001A3516"/>
    <w:rsid w:val="001A4E5A"/>
    <w:rsid w:val="001A50A9"/>
    <w:rsid w:val="001A5806"/>
    <w:rsid w:val="001A6E88"/>
    <w:rsid w:val="001A7B60"/>
    <w:rsid w:val="001A7F53"/>
    <w:rsid w:val="001B0049"/>
    <w:rsid w:val="001B07E4"/>
    <w:rsid w:val="001B0933"/>
    <w:rsid w:val="001B1D94"/>
    <w:rsid w:val="001B26C9"/>
    <w:rsid w:val="001B434E"/>
    <w:rsid w:val="001C02BD"/>
    <w:rsid w:val="001C11A9"/>
    <w:rsid w:val="001C12D9"/>
    <w:rsid w:val="001C1AD9"/>
    <w:rsid w:val="001C2106"/>
    <w:rsid w:val="001C2782"/>
    <w:rsid w:val="001C2839"/>
    <w:rsid w:val="001C500D"/>
    <w:rsid w:val="001C6A71"/>
    <w:rsid w:val="001C6E69"/>
    <w:rsid w:val="001C7445"/>
    <w:rsid w:val="001C79DF"/>
    <w:rsid w:val="001D1768"/>
    <w:rsid w:val="001D2318"/>
    <w:rsid w:val="001D384A"/>
    <w:rsid w:val="001D7EEF"/>
    <w:rsid w:val="001E01D3"/>
    <w:rsid w:val="001E06CF"/>
    <w:rsid w:val="001E09FF"/>
    <w:rsid w:val="001E2D13"/>
    <w:rsid w:val="001E3291"/>
    <w:rsid w:val="001E3793"/>
    <w:rsid w:val="001E3C18"/>
    <w:rsid w:val="001E3CF0"/>
    <w:rsid w:val="001E435E"/>
    <w:rsid w:val="001E44DD"/>
    <w:rsid w:val="001E490D"/>
    <w:rsid w:val="001E4B3D"/>
    <w:rsid w:val="001E4D4E"/>
    <w:rsid w:val="001E58E4"/>
    <w:rsid w:val="001E6F73"/>
    <w:rsid w:val="001F081A"/>
    <w:rsid w:val="001F1161"/>
    <w:rsid w:val="001F12D8"/>
    <w:rsid w:val="001F1353"/>
    <w:rsid w:val="001F4C13"/>
    <w:rsid w:val="001F4C3F"/>
    <w:rsid w:val="001F55EF"/>
    <w:rsid w:val="001F62C5"/>
    <w:rsid w:val="001F6FDE"/>
    <w:rsid w:val="001F7361"/>
    <w:rsid w:val="00200380"/>
    <w:rsid w:val="00200AAA"/>
    <w:rsid w:val="002017C1"/>
    <w:rsid w:val="0020202E"/>
    <w:rsid w:val="002045DE"/>
    <w:rsid w:val="00204B70"/>
    <w:rsid w:val="00205171"/>
    <w:rsid w:val="00210C65"/>
    <w:rsid w:val="00211267"/>
    <w:rsid w:val="0021242E"/>
    <w:rsid w:val="00212EDB"/>
    <w:rsid w:val="002153BC"/>
    <w:rsid w:val="0021556F"/>
    <w:rsid w:val="00215CBF"/>
    <w:rsid w:val="00216182"/>
    <w:rsid w:val="00217EB9"/>
    <w:rsid w:val="00221A56"/>
    <w:rsid w:val="0022326B"/>
    <w:rsid w:val="002233F8"/>
    <w:rsid w:val="002246D5"/>
    <w:rsid w:val="0022495F"/>
    <w:rsid w:val="00224AE7"/>
    <w:rsid w:val="002274B0"/>
    <w:rsid w:val="00230781"/>
    <w:rsid w:val="00230BB2"/>
    <w:rsid w:val="00230CB8"/>
    <w:rsid w:val="002314AC"/>
    <w:rsid w:val="00232385"/>
    <w:rsid w:val="0023261E"/>
    <w:rsid w:val="00233A91"/>
    <w:rsid w:val="002340ED"/>
    <w:rsid w:val="002343C7"/>
    <w:rsid w:val="002345A6"/>
    <w:rsid w:val="00235054"/>
    <w:rsid w:val="00235A9F"/>
    <w:rsid w:val="002361E2"/>
    <w:rsid w:val="0023638D"/>
    <w:rsid w:val="0023663A"/>
    <w:rsid w:val="00236CFD"/>
    <w:rsid w:val="00240A98"/>
    <w:rsid w:val="00243216"/>
    <w:rsid w:val="00243E62"/>
    <w:rsid w:val="00243F51"/>
    <w:rsid w:val="002448FE"/>
    <w:rsid w:val="0024540F"/>
    <w:rsid w:val="00245FC8"/>
    <w:rsid w:val="0025079B"/>
    <w:rsid w:val="0025088E"/>
    <w:rsid w:val="00252678"/>
    <w:rsid w:val="00252C67"/>
    <w:rsid w:val="00253075"/>
    <w:rsid w:val="0025395B"/>
    <w:rsid w:val="00253D5F"/>
    <w:rsid w:val="002540BD"/>
    <w:rsid w:val="00254A20"/>
    <w:rsid w:val="00255892"/>
    <w:rsid w:val="00263C9D"/>
    <w:rsid w:val="00263D02"/>
    <w:rsid w:val="00263E8E"/>
    <w:rsid w:val="002645DC"/>
    <w:rsid w:val="00264E63"/>
    <w:rsid w:val="00264EF2"/>
    <w:rsid w:val="0026543D"/>
    <w:rsid w:val="00265B62"/>
    <w:rsid w:val="00266629"/>
    <w:rsid w:val="002673EE"/>
    <w:rsid w:val="0026785E"/>
    <w:rsid w:val="002711AA"/>
    <w:rsid w:val="00271410"/>
    <w:rsid w:val="002728B7"/>
    <w:rsid w:val="0027335F"/>
    <w:rsid w:val="00273FBF"/>
    <w:rsid w:val="00274CCF"/>
    <w:rsid w:val="00275234"/>
    <w:rsid w:val="00277F6D"/>
    <w:rsid w:val="0028028C"/>
    <w:rsid w:val="0028228E"/>
    <w:rsid w:val="00282A93"/>
    <w:rsid w:val="00284CC4"/>
    <w:rsid w:val="00284F09"/>
    <w:rsid w:val="00284F0C"/>
    <w:rsid w:val="00286122"/>
    <w:rsid w:val="00286FA8"/>
    <w:rsid w:val="00287245"/>
    <w:rsid w:val="002878CF"/>
    <w:rsid w:val="00287BBF"/>
    <w:rsid w:val="00287E7B"/>
    <w:rsid w:val="0029380E"/>
    <w:rsid w:val="002A1B2A"/>
    <w:rsid w:val="002A3CA9"/>
    <w:rsid w:val="002A3CC8"/>
    <w:rsid w:val="002A471C"/>
    <w:rsid w:val="002A59FC"/>
    <w:rsid w:val="002A64D6"/>
    <w:rsid w:val="002A7991"/>
    <w:rsid w:val="002B169D"/>
    <w:rsid w:val="002B176E"/>
    <w:rsid w:val="002B4335"/>
    <w:rsid w:val="002B496D"/>
    <w:rsid w:val="002B5972"/>
    <w:rsid w:val="002B61B3"/>
    <w:rsid w:val="002B62A8"/>
    <w:rsid w:val="002B68D4"/>
    <w:rsid w:val="002B6BC1"/>
    <w:rsid w:val="002C076A"/>
    <w:rsid w:val="002C1536"/>
    <w:rsid w:val="002C165B"/>
    <w:rsid w:val="002C1AA9"/>
    <w:rsid w:val="002C1D52"/>
    <w:rsid w:val="002C36CD"/>
    <w:rsid w:val="002C47EF"/>
    <w:rsid w:val="002C4E06"/>
    <w:rsid w:val="002C6E04"/>
    <w:rsid w:val="002C73E8"/>
    <w:rsid w:val="002C7742"/>
    <w:rsid w:val="002C7C40"/>
    <w:rsid w:val="002D032B"/>
    <w:rsid w:val="002D0CC5"/>
    <w:rsid w:val="002D339A"/>
    <w:rsid w:val="002D54A4"/>
    <w:rsid w:val="002D6A54"/>
    <w:rsid w:val="002D6D7D"/>
    <w:rsid w:val="002E1ABC"/>
    <w:rsid w:val="002E2AA9"/>
    <w:rsid w:val="002E3592"/>
    <w:rsid w:val="002E4E43"/>
    <w:rsid w:val="002E6CAB"/>
    <w:rsid w:val="002E7515"/>
    <w:rsid w:val="002F0589"/>
    <w:rsid w:val="002F18F5"/>
    <w:rsid w:val="002F3F8D"/>
    <w:rsid w:val="002F5259"/>
    <w:rsid w:val="002F59A1"/>
    <w:rsid w:val="002F6BD6"/>
    <w:rsid w:val="003045B7"/>
    <w:rsid w:val="0030530F"/>
    <w:rsid w:val="00305D46"/>
    <w:rsid w:val="00306B20"/>
    <w:rsid w:val="00307EE4"/>
    <w:rsid w:val="003102A5"/>
    <w:rsid w:val="00312E4C"/>
    <w:rsid w:val="00313619"/>
    <w:rsid w:val="00313668"/>
    <w:rsid w:val="00316C2D"/>
    <w:rsid w:val="00320D0C"/>
    <w:rsid w:val="00322C71"/>
    <w:rsid w:val="00322CC3"/>
    <w:rsid w:val="00323EE8"/>
    <w:rsid w:val="003242EB"/>
    <w:rsid w:val="00325696"/>
    <w:rsid w:val="003301EB"/>
    <w:rsid w:val="00330B66"/>
    <w:rsid w:val="00330DBD"/>
    <w:rsid w:val="00331BED"/>
    <w:rsid w:val="00332696"/>
    <w:rsid w:val="00332A72"/>
    <w:rsid w:val="00334805"/>
    <w:rsid w:val="00334FDD"/>
    <w:rsid w:val="00335011"/>
    <w:rsid w:val="00335AF2"/>
    <w:rsid w:val="00336702"/>
    <w:rsid w:val="00336D41"/>
    <w:rsid w:val="003379C2"/>
    <w:rsid w:val="0034130C"/>
    <w:rsid w:val="00341D06"/>
    <w:rsid w:val="00342547"/>
    <w:rsid w:val="00344BA0"/>
    <w:rsid w:val="00346F13"/>
    <w:rsid w:val="00350748"/>
    <w:rsid w:val="00351722"/>
    <w:rsid w:val="00351F18"/>
    <w:rsid w:val="00352F4D"/>
    <w:rsid w:val="00354207"/>
    <w:rsid w:val="003544FF"/>
    <w:rsid w:val="0035462A"/>
    <w:rsid w:val="00361DD4"/>
    <w:rsid w:val="00362C99"/>
    <w:rsid w:val="0036397F"/>
    <w:rsid w:val="00364B93"/>
    <w:rsid w:val="00365D74"/>
    <w:rsid w:val="00366025"/>
    <w:rsid w:val="00370A3B"/>
    <w:rsid w:val="00370B16"/>
    <w:rsid w:val="00370C64"/>
    <w:rsid w:val="0037178F"/>
    <w:rsid w:val="0037247A"/>
    <w:rsid w:val="0037369B"/>
    <w:rsid w:val="00374C0F"/>
    <w:rsid w:val="00376D9E"/>
    <w:rsid w:val="00380F61"/>
    <w:rsid w:val="00382A70"/>
    <w:rsid w:val="00382E74"/>
    <w:rsid w:val="00384577"/>
    <w:rsid w:val="003905F9"/>
    <w:rsid w:val="00390746"/>
    <w:rsid w:val="00390F36"/>
    <w:rsid w:val="003921C3"/>
    <w:rsid w:val="00392ED5"/>
    <w:rsid w:val="00395416"/>
    <w:rsid w:val="003965BC"/>
    <w:rsid w:val="003975CC"/>
    <w:rsid w:val="003A0041"/>
    <w:rsid w:val="003A15FE"/>
    <w:rsid w:val="003A238C"/>
    <w:rsid w:val="003A405E"/>
    <w:rsid w:val="003A5453"/>
    <w:rsid w:val="003B06C2"/>
    <w:rsid w:val="003B0B83"/>
    <w:rsid w:val="003B4D80"/>
    <w:rsid w:val="003B4E5E"/>
    <w:rsid w:val="003B56FB"/>
    <w:rsid w:val="003B7BAF"/>
    <w:rsid w:val="003C03A8"/>
    <w:rsid w:val="003C03CB"/>
    <w:rsid w:val="003C08C8"/>
    <w:rsid w:val="003C104A"/>
    <w:rsid w:val="003C1799"/>
    <w:rsid w:val="003C1C6E"/>
    <w:rsid w:val="003C2BF8"/>
    <w:rsid w:val="003C3DE9"/>
    <w:rsid w:val="003C63E0"/>
    <w:rsid w:val="003C7BB8"/>
    <w:rsid w:val="003D1E7F"/>
    <w:rsid w:val="003D20D8"/>
    <w:rsid w:val="003D244B"/>
    <w:rsid w:val="003D3958"/>
    <w:rsid w:val="003D6F52"/>
    <w:rsid w:val="003D779F"/>
    <w:rsid w:val="003D7B2A"/>
    <w:rsid w:val="003E008A"/>
    <w:rsid w:val="003E00DA"/>
    <w:rsid w:val="003E0365"/>
    <w:rsid w:val="003E1A78"/>
    <w:rsid w:val="003E2A0D"/>
    <w:rsid w:val="003E2D42"/>
    <w:rsid w:val="003E2EF0"/>
    <w:rsid w:val="003E5C01"/>
    <w:rsid w:val="003E6AB2"/>
    <w:rsid w:val="003E7145"/>
    <w:rsid w:val="003F0A48"/>
    <w:rsid w:val="003F25BE"/>
    <w:rsid w:val="003F2C2E"/>
    <w:rsid w:val="003F2C9C"/>
    <w:rsid w:val="003F3366"/>
    <w:rsid w:val="003F5495"/>
    <w:rsid w:val="003F5585"/>
    <w:rsid w:val="003F610C"/>
    <w:rsid w:val="003F7374"/>
    <w:rsid w:val="003F7E5D"/>
    <w:rsid w:val="00400114"/>
    <w:rsid w:val="0040057F"/>
    <w:rsid w:val="00400D90"/>
    <w:rsid w:val="00401379"/>
    <w:rsid w:val="0040214B"/>
    <w:rsid w:val="0040297F"/>
    <w:rsid w:val="00402F6C"/>
    <w:rsid w:val="004033C4"/>
    <w:rsid w:val="004036CE"/>
    <w:rsid w:val="00403991"/>
    <w:rsid w:val="004065CB"/>
    <w:rsid w:val="0040754B"/>
    <w:rsid w:val="0041093C"/>
    <w:rsid w:val="00410A7C"/>
    <w:rsid w:val="00410FF7"/>
    <w:rsid w:val="00411E0E"/>
    <w:rsid w:val="00413783"/>
    <w:rsid w:val="00413B0D"/>
    <w:rsid w:val="00414503"/>
    <w:rsid w:val="004148F2"/>
    <w:rsid w:val="004154CD"/>
    <w:rsid w:val="0041780D"/>
    <w:rsid w:val="0042044E"/>
    <w:rsid w:val="00420928"/>
    <w:rsid w:val="00420BBC"/>
    <w:rsid w:val="00420E50"/>
    <w:rsid w:val="00421C4C"/>
    <w:rsid w:val="00421CF0"/>
    <w:rsid w:val="004231AA"/>
    <w:rsid w:val="00423C59"/>
    <w:rsid w:val="00423DB1"/>
    <w:rsid w:val="00424422"/>
    <w:rsid w:val="00426387"/>
    <w:rsid w:val="0042682D"/>
    <w:rsid w:val="0042709E"/>
    <w:rsid w:val="00432331"/>
    <w:rsid w:val="0043234F"/>
    <w:rsid w:val="00433817"/>
    <w:rsid w:val="00433842"/>
    <w:rsid w:val="00433BBF"/>
    <w:rsid w:val="00435AB8"/>
    <w:rsid w:val="00435FFD"/>
    <w:rsid w:val="00436DBB"/>
    <w:rsid w:val="00437A95"/>
    <w:rsid w:val="00440F7D"/>
    <w:rsid w:val="0044322A"/>
    <w:rsid w:val="00443370"/>
    <w:rsid w:val="00445C8A"/>
    <w:rsid w:val="00447D03"/>
    <w:rsid w:val="00447F8D"/>
    <w:rsid w:val="004506F2"/>
    <w:rsid w:val="00450E2A"/>
    <w:rsid w:val="004523E5"/>
    <w:rsid w:val="00453437"/>
    <w:rsid w:val="00454B7E"/>
    <w:rsid w:val="00454E0F"/>
    <w:rsid w:val="00454FAA"/>
    <w:rsid w:val="00455903"/>
    <w:rsid w:val="004602C6"/>
    <w:rsid w:val="00460E23"/>
    <w:rsid w:val="0046304C"/>
    <w:rsid w:val="00464A61"/>
    <w:rsid w:val="00465F6E"/>
    <w:rsid w:val="00466F59"/>
    <w:rsid w:val="00467D59"/>
    <w:rsid w:val="0047002A"/>
    <w:rsid w:val="00470E7D"/>
    <w:rsid w:val="004719FC"/>
    <w:rsid w:val="00472A06"/>
    <w:rsid w:val="004731F9"/>
    <w:rsid w:val="00473721"/>
    <w:rsid w:val="00473A49"/>
    <w:rsid w:val="004769AE"/>
    <w:rsid w:val="004773F5"/>
    <w:rsid w:val="004809B6"/>
    <w:rsid w:val="004821F8"/>
    <w:rsid w:val="00483BCE"/>
    <w:rsid w:val="0048662A"/>
    <w:rsid w:val="00486BAD"/>
    <w:rsid w:val="00490045"/>
    <w:rsid w:val="00491CC0"/>
    <w:rsid w:val="00491DF7"/>
    <w:rsid w:val="00492038"/>
    <w:rsid w:val="004923B2"/>
    <w:rsid w:val="004937E8"/>
    <w:rsid w:val="00496563"/>
    <w:rsid w:val="00496804"/>
    <w:rsid w:val="004A2028"/>
    <w:rsid w:val="004A308F"/>
    <w:rsid w:val="004A32FE"/>
    <w:rsid w:val="004A3A19"/>
    <w:rsid w:val="004A4530"/>
    <w:rsid w:val="004A4700"/>
    <w:rsid w:val="004A65BA"/>
    <w:rsid w:val="004A728E"/>
    <w:rsid w:val="004A7C61"/>
    <w:rsid w:val="004B0F89"/>
    <w:rsid w:val="004B23AA"/>
    <w:rsid w:val="004B2A1C"/>
    <w:rsid w:val="004B2BFB"/>
    <w:rsid w:val="004B46F2"/>
    <w:rsid w:val="004B5EB1"/>
    <w:rsid w:val="004B68A5"/>
    <w:rsid w:val="004B70A3"/>
    <w:rsid w:val="004C0482"/>
    <w:rsid w:val="004C0765"/>
    <w:rsid w:val="004C2B6A"/>
    <w:rsid w:val="004C3147"/>
    <w:rsid w:val="004C4EFD"/>
    <w:rsid w:val="004C5191"/>
    <w:rsid w:val="004C5B53"/>
    <w:rsid w:val="004C6810"/>
    <w:rsid w:val="004D06E5"/>
    <w:rsid w:val="004D3999"/>
    <w:rsid w:val="004D5224"/>
    <w:rsid w:val="004D5F75"/>
    <w:rsid w:val="004D70EB"/>
    <w:rsid w:val="004D7525"/>
    <w:rsid w:val="004E1BD8"/>
    <w:rsid w:val="004E3191"/>
    <w:rsid w:val="004E3CA9"/>
    <w:rsid w:val="004E4520"/>
    <w:rsid w:val="004E79FC"/>
    <w:rsid w:val="004E7C01"/>
    <w:rsid w:val="004F0C8A"/>
    <w:rsid w:val="004F1915"/>
    <w:rsid w:val="004F1C82"/>
    <w:rsid w:val="004F4902"/>
    <w:rsid w:val="004F5CBD"/>
    <w:rsid w:val="004F69A1"/>
    <w:rsid w:val="004F7229"/>
    <w:rsid w:val="00500617"/>
    <w:rsid w:val="00500662"/>
    <w:rsid w:val="005019EB"/>
    <w:rsid w:val="0050209B"/>
    <w:rsid w:val="00507542"/>
    <w:rsid w:val="005126CD"/>
    <w:rsid w:val="005133F5"/>
    <w:rsid w:val="00513485"/>
    <w:rsid w:val="00513774"/>
    <w:rsid w:val="005207FC"/>
    <w:rsid w:val="00521F5D"/>
    <w:rsid w:val="005221DD"/>
    <w:rsid w:val="00522326"/>
    <w:rsid w:val="005249B6"/>
    <w:rsid w:val="00525DD0"/>
    <w:rsid w:val="0052657C"/>
    <w:rsid w:val="00526AAA"/>
    <w:rsid w:val="00526C3B"/>
    <w:rsid w:val="005279D3"/>
    <w:rsid w:val="005316ED"/>
    <w:rsid w:val="005319E4"/>
    <w:rsid w:val="00533C71"/>
    <w:rsid w:val="00536B04"/>
    <w:rsid w:val="0054047C"/>
    <w:rsid w:val="00541864"/>
    <w:rsid w:val="00541958"/>
    <w:rsid w:val="005425E8"/>
    <w:rsid w:val="00542A30"/>
    <w:rsid w:val="005436A8"/>
    <w:rsid w:val="00543EFE"/>
    <w:rsid w:val="005442B5"/>
    <w:rsid w:val="005449B3"/>
    <w:rsid w:val="0054583E"/>
    <w:rsid w:val="00545A57"/>
    <w:rsid w:val="00545A61"/>
    <w:rsid w:val="00545E00"/>
    <w:rsid w:val="00550B5B"/>
    <w:rsid w:val="0055105C"/>
    <w:rsid w:val="005519CE"/>
    <w:rsid w:val="0055236C"/>
    <w:rsid w:val="00552B09"/>
    <w:rsid w:val="00553581"/>
    <w:rsid w:val="00555E15"/>
    <w:rsid w:val="0055628A"/>
    <w:rsid w:val="00556DAA"/>
    <w:rsid w:val="005607C3"/>
    <w:rsid w:val="00560B50"/>
    <w:rsid w:val="00560F51"/>
    <w:rsid w:val="00561185"/>
    <w:rsid w:val="00563D45"/>
    <w:rsid w:val="0057026A"/>
    <w:rsid w:val="005705BC"/>
    <w:rsid w:val="00570E9A"/>
    <w:rsid w:val="00572152"/>
    <w:rsid w:val="005725B7"/>
    <w:rsid w:val="00572AA9"/>
    <w:rsid w:val="0057406C"/>
    <w:rsid w:val="00574CE6"/>
    <w:rsid w:val="00577397"/>
    <w:rsid w:val="005774EC"/>
    <w:rsid w:val="00582884"/>
    <w:rsid w:val="005837EA"/>
    <w:rsid w:val="0058556C"/>
    <w:rsid w:val="0058763A"/>
    <w:rsid w:val="00587F13"/>
    <w:rsid w:val="0059598A"/>
    <w:rsid w:val="00597D04"/>
    <w:rsid w:val="00597D9B"/>
    <w:rsid w:val="005A00DF"/>
    <w:rsid w:val="005A0422"/>
    <w:rsid w:val="005A0970"/>
    <w:rsid w:val="005A1F89"/>
    <w:rsid w:val="005A20E3"/>
    <w:rsid w:val="005A2189"/>
    <w:rsid w:val="005A41FA"/>
    <w:rsid w:val="005A454C"/>
    <w:rsid w:val="005A4C3B"/>
    <w:rsid w:val="005A58D8"/>
    <w:rsid w:val="005A5A1D"/>
    <w:rsid w:val="005A7152"/>
    <w:rsid w:val="005A75A1"/>
    <w:rsid w:val="005A7BCD"/>
    <w:rsid w:val="005B0366"/>
    <w:rsid w:val="005B3235"/>
    <w:rsid w:val="005B789B"/>
    <w:rsid w:val="005C0112"/>
    <w:rsid w:val="005C0616"/>
    <w:rsid w:val="005C18D6"/>
    <w:rsid w:val="005C31D0"/>
    <w:rsid w:val="005C3981"/>
    <w:rsid w:val="005C3CBC"/>
    <w:rsid w:val="005C4820"/>
    <w:rsid w:val="005C537A"/>
    <w:rsid w:val="005C5AAB"/>
    <w:rsid w:val="005C63A1"/>
    <w:rsid w:val="005D18CF"/>
    <w:rsid w:val="005D226C"/>
    <w:rsid w:val="005D2842"/>
    <w:rsid w:val="005D29C0"/>
    <w:rsid w:val="005D2CDF"/>
    <w:rsid w:val="005D3796"/>
    <w:rsid w:val="005D56C1"/>
    <w:rsid w:val="005D65F7"/>
    <w:rsid w:val="005D6DC6"/>
    <w:rsid w:val="005E0E70"/>
    <w:rsid w:val="005E0F36"/>
    <w:rsid w:val="005E1FA8"/>
    <w:rsid w:val="005E275E"/>
    <w:rsid w:val="005E3B64"/>
    <w:rsid w:val="005F2C1F"/>
    <w:rsid w:val="005F2D90"/>
    <w:rsid w:val="005F3D54"/>
    <w:rsid w:val="005F647F"/>
    <w:rsid w:val="005F72EA"/>
    <w:rsid w:val="005F7568"/>
    <w:rsid w:val="006025F3"/>
    <w:rsid w:val="006037F8"/>
    <w:rsid w:val="00604275"/>
    <w:rsid w:val="00604B13"/>
    <w:rsid w:val="00605035"/>
    <w:rsid w:val="00605D33"/>
    <w:rsid w:val="00612E85"/>
    <w:rsid w:val="00612F68"/>
    <w:rsid w:val="00613CA3"/>
    <w:rsid w:val="00614ADC"/>
    <w:rsid w:val="006159DE"/>
    <w:rsid w:val="00615C96"/>
    <w:rsid w:val="00616BF8"/>
    <w:rsid w:val="00620836"/>
    <w:rsid w:val="00620C2F"/>
    <w:rsid w:val="00622365"/>
    <w:rsid w:val="00624683"/>
    <w:rsid w:val="00625D76"/>
    <w:rsid w:val="00627113"/>
    <w:rsid w:val="00630CB4"/>
    <w:rsid w:val="00631926"/>
    <w:rsid w:val="00633BDF"/>
    <w:rsid w:val="00634366"/>
    <w:rsid w:val="00636124"/>
    <w:rsid w:val="00636253"/>
    <w:rsid w:val="00636B2D"/>
    <w:rsid w:val="00636D5E"/>
    <w:rsid w:val="00637173"/>
    <w:rsid w:val="00637F95"/>
    <w:rsid w:val="0064027A"/>
    <w:rsid w:val="00645911"/>
    <w:rsid w:val="0064696C"/>
    <w:rsid w:val="0065047C"/>
    <w:rsid w:val="006505AF"/>
    <w:rsid w:val="006506CE"/>
    <w:rsid w:val="00650F1B"/>
    <w:rsid w:val="0065176D"/>
    <w:rsid w:val="006522E1"/>
    <w:rsid w:val="0065279F"/>
    <w:rsid w:val="00653D52"/>
    <w:rsid w:val="0065635A"/>
    <w:rsid w:val="00656E94"/>
    <w:rsid w:val="00657407"/>
    <w:rsid w:val="006576D6"/>
    <w:rsid w:val="00660E73"/>
    <w:rsid w:val="0066235B"/>
    <w:rsid w:val="00662E76"/>
    <w:rsid w:val="006636D2"/>
    <w:rsid w:val="00663875"/>
    <w:rsid w:val="006638B5"/>
    <w:rsid w:val="00663D9F"/>
    <w:rsid w:val="00664718"/>
    <w:rsid w:val="00664C8C"/>
    <w:rsid w:val="00667CD9"/>
    <w:rsid w:val="00671DFB"/>
    <w:rsid w:val="0067344A"/>
    <w:rsid w:val="00673DB9"/>
    <w:rsid w:val="00674065"/>
    <w:rsid w:val="00674410"/>
    <w:rsid w:val="0067447D"/>
    <w:rsid w:val="00677C23"/>
    <w:rsid w:val="006803B4"/>
    <w:rsid w:val="00681280"/>
    <w:rsid w:val="006831F6"/>
    <w:rsid w:val="0068345A"/>
    <w:rsid w:val="00683538"/>
    <w:rsid w:val="00683747"/>
    <w:rsid w:val="00683CBB"/>
    <w:rsid w:val="00684A58"/>
    <w:rsid w:val="00686C3D"/>
    <w:rsid w:val="00686CEC"/>
    <w:rsid w:val="006870B2"/>
    <w:rsid w:val="00687845"/>
    <w:rsid w:val="00687AEC"/>
    <w:rsid w:val="00687BE0"/>
    <w:rsid w:val="006907D4"/>
    <w:rsid w:val="00693313"/>
    <w:rsid w:val="00695186"/>
    <w:rsid w:val="006970E1"/>
    <w:rsid w:val="006A04F5"/>
    <w:rsid w:val="006A0980"/>
    <w:rsid w:val="006A0E10"/>
    <w:rsid w:val="006A257F"/>
    <w:rsid w:val="006A357B"/>
    <w:rsid w:val="006A7A48"/>
    <w:rsid w:val="006A7D2F"/>
    <w:rsid w:val="006A7DF0"/>
    <w:rsid w:val="006B123D"/>
    <w:rsid w:val="006B38D5"/>
    <w:rsid w:val="006B3D1B"/>
    <w:rsid w:val="006B444B"/>
    <w:rsid w:val="006B4EB5"/>
    <w:rsid w:val="006C1A1F"/>
    <w:rsid w:val="006C2F26"/>
    <w:rsid w:val="006C3035"/>
    <w:rsid w:val="006C3A0C"/>
    <w:rsid w:val="006C4DAD"/>
    <w:rsid w:val="006C5DBA"/>
    <w:rsid w:val="006C67AB"/>
    <w:rsid w:val="006C6924"/>
    <w:rsid w:val="006D04A7"/>
    <w:rsid w:val="006D05A5"/>
    <w:rsid w:val="006D167A"/>
    <w:rsid w:val="006D27E9"/>
    <w:rsid w:val="006D403C"/>
    <w:rsid w:val="006D46BB"/>
    <w:rsid w:val="006D6A3C"/>
    <w:rsid w:val="006D6B9F"/>
    <w:rsid w:val="006D7312"/>
    <w:rsid w:val="006D749A"/>
    <w:rsid w:val="006D74D3"/>
    <w:rsid w:val="006E0C6E"/>
    <w:rsid w:val="006E15EB"/>
    <w:rsid w:val="006E1891"/>
    <w:rsid w:val="006E1DDC"/>
    <w:rsid w:val="006E3099"/>
    <w:rsid w:val="006E3D63"/>
    <w:rsid w:val="006E6563"/>
    <w:rsid w:val="006E6631"/>
    <w:rsid w:val="006E6D9A"/>
    <w:rsid w:val="006E6F66"/>
    <w:rsid w:val="006F044D"/>
    <w:rsid w:val="006F0507"/>
    <w:rsid w:val="006F24C0"/>
    <w:rsid w:val="006F4147"/>
    <w:rsid w:val="006F52DC"/>
    <w:rsid w:val="006F6BAC"/>
    <w:rsid w:val="006F78CD"/>
    <w:rsid w:val="00700832"/>
    <w:rsid w:val="0070180C"/>
    <w:rsid w:val="0070601D"/>
    <w:rsid w:val="00706216"/>
    <w:rsid w:val="0070662C"/>
    <w:rsid w:val="0071165D"/>
    <w:rsid w:val="00714157"/>
    <w:rsid w:val="00715055"/>
    <w:rsid w:val="0071666A"/>
    <w:rsid w:val="00717488"/>
    <w:rsid w:val="0071757C"/>
    <w:rsid w:val="0071796A"/>
    <w:rsid w:val="00717A4B"/>
    <w:rsid w:val="00720E5C"/>
    <w:rsid w:val="00721683"/>
    <w:rsid w:val="00722BC6"/>
    <w:rsid w:val="00724260"/>
    <w:rsid w:val="00724518"/>
    <w:rsid w:val="00724763"/>
    <w:rsid w:val="00724850"/>
    <w:rsid w:val="00724A99"/>
    <w:rsid w:val="00725270"/>
    <w:rsid w:val="0072555E"/>
    <w:rsid w:val="0073270E"/>
    <w:rsid w:val="0073397B"/>
    <w:rsid w:val="00733BC9"/>
    <w:rsid w:val="0073455D"/>
    <w:rsid w:val="00734E0B"/>
    <w:rsid w:val="00735269"/>
    <w:rsid w:val="00740A18"/>
    <w:rsid w:val="007412E4"/>
    <w:rsid w:val="00741C30"/>
    <w:rsid w:val="0074221D"/>
    <w:rsid w:val="0074280F"/>
    <w:rsid w:val="00742A9E"/>
    <w:rsid w:val="00742D26"/>
    <w:rsid w:val="0074389E"/>
    <w:rsid w:val="00744210"/>
    <w:rsid w:val="00745333"/>
    <w:rsid w:val="0074558C"/>
    <w:rsid w:val="007459B1"/>
    <w:rsid w:val="00745BCB"/>
    <w:rsid w:val="0074670B"/>
    <w:rsid w:val="00747844"/>
    <w:rsid w:val="00747E05"/>
    <w:rsid w:val="007528D1"/>
    <w:rsid w:val="00752D3C"/>
    <w:rsid w:val="007554A7"/>
    <w:rsid w:val="00760779"/>
    <w:rsid w:val="00761A1A"/>
    <w:rsid w:val="00763BE7"/>
    <w:rsid w:val="0076402D"/>
    <w:rsid w:val="00764D5A"/>
    <w:rsid w:val="0076672D"/>
    <w:rsid w:val="0076708D"/>
    <w:rsid w:val="00770EB6"/>
    <w:rsid w:val="00770EBA"/>
    <w:rsid w:val="00773CD4"/>
    <w:rsid w:val="007743BC"/>
    <w:rsid w:val="00776107"/>
    <w:rsid w:val="00776FEC"/>
    <w:rsid w:val="007771D4"/>
    <w:rsid w:val="00777B5F"/>
    <w:rsid w:val="00777FE0"/>
    <w:rsid w:val="00781AC0"/>
    <w:rsid w:val="007827F9"/>
    <w:rsid w:val="00784ED6"/>
    <w:rsid w:val="00785228"/>
    <w:rsid w:val="00787CAC"/>
    <w:rsid w:val="007903CF"/>
    <w:rsid w:val="0079167F"/>
    <w:rsid w:val="00792493"/>
    <w:rsid w:val="007943FF"/>
    <w:rsid w:val="007953BE"/>
    <w:rsid w:val="007961BF"/>
    <w:rsid w:val="007965D5"/>
    <w:rsid w:val="00796FED"/>
    <w:rsid w:val="007A005A"/>
    <w:rsid w:val="007A1789"/>
    <w:rsid w:val="007A1CC9"/>
    <w:rsid w:val="007A4175"/>
    <w:rsid w:val="007A42A1"/>
    <w:rsid w:val="007A4F06"/>
    <w:rsid w:val="007A5E8C"/>
    <w:rsid w:val="007A70EA"/>
    <w:rsid w:val="007B053A"/>
    <w:rsid w:val="007B0E22"/>
    <w:rsid w:val="007B1645"/>
    <w:rsid w:val="007B2770"/>
    <w:rsid w:val="007B37B2"/>
    <w:rsid w:val="007B42A1"/>
    <w:rsid w:val="007B44E9"/>
    <w:rsid w:val="007B60B2"/>
    <w:rsid w:val="007B6372"/>
    <w:rsid w:val="007C55B3"/>
    <w:rsid w:val="007C6862"/>
    <w:rsid w:val="007C75F8"/>
    <w:rsid w:val="007C7A80"/>
    <w:rsid w:val="007C7B52"/>
    <w:rsid w:val="007D0FB7"/>
    <w:rsid w:val="007D46E4"/>
    <w:rsid w:val="007D47C0"/>
    <w:rsid w:val="007D52DB"/>
    <w:rsid w:val="007D774E"/>
    <w:rsid w:val="007E1976"/>
    <w:rsid w:val="007E3BEF"/>
    <w:rsid w:val="007E4301"/>
    <w:rsid w:val="007E5552"/>
    <w:rsid w:val="007E59F4"/>
    <w:rsid w:val="007E5E33"/>
    <w:rsid w:val="007E686A"/>
    <w:rsid w:val="007E716C"/>
    <w:rsid w:val="007E737F"/>
    <w:rsid w:val="007E7591"/>
    <w:rsid w:val="007E7DB0"/>
    <w:rsid w:val="007E7F8B"/>
    <w:rsid w:val="007F0C2A"/>
    <w:rsid w:val="007F0F9E"/>
    <w:rsid w:val="007F3B5E"/>
    <w:rsid w:val="007F3E48"/>
    <w:rsid w:val="007F57E9"/>
    <w:rsid w:val="007F582C"/>
    <w:rsid w:val="007F5D4E"/>
    <w:rsid w:val="007F5E73"/>
    <w:rsid w:val="008022E4"/>
    <w:rsid w:val="008025E9"/>
    <w:rsid w:val="00803420"/>
    <w:rsid w:val="00805A2A"/>
    <w:rsid w:val="0080712C"/>
    <w:rsid w:val="00807CD4"/>
    <w:rsid w:val="0081032F"/>
    <w:rsid w:val="00811C86"/>
    <w:rsid w:val="00811F9B"/>
    <w:rsid w:val="008138C5"/>
    <w:rsid w:val="008138EB"/>
    <w:rsid w:val="00813BEC"/>
    <w:rsid w:val="008148A5"/>
    <w:rsid w:val="00815F65"/>
    <w:rsid w:val="008206B8"/>
    <w:rsid w:val="0082111C"/>
    <w:rsid w:val="00823103"/>
    <w:rsid w:val="0082346E"/>
    <w:rsid w:val="00825C4D"/>
    <w:rsid w:val="008263C9"/>
    <w:rsid w:val="00826933"/>
    <w:rsid w:val="008274BC"/>
    <w:rsid w:val="00827640"/>
    <w:rsid w:val="00827ECF"/>
    <w:rsid w:val="00831A6F"/>
    <w:rsid w:val="00831FF6"/>
    <w:rsid w:val="0083203A"/>
    <w:rsid w:val="00832168"/>
    <w:rsid w:val="00832665"/>
    <w:rsid w:val="008328BC"/>
    <w:rsid w:val="00834481"/>
    <w:rsid w:val="008354E6"/>
    <w:rsid w:val="00835745"/>
    <w:rsid w:val="008360A1"/>
    <w:rsid w:val="00836177"/>
    <w:rsid w:val="00836BD8"/>
    <w:rsid w:val="00840B6B"/>
    <w:rsid w:val="00841240"/>
    <w:rsid w:val="008416E5"/>
    <w:rsid w:val="008459D6"/>
    <w:rsid w:val="00846CCE"/>
    <w:rsid w:val="00847E27"/>
    <w:rsid w:val="0085363A"/>
    <w:rsid w:val="0085398D"/>
    <w:rsid w:val="00853F6C"/>
    <w:rsid w:val="0085545C"/>
    <w:rsid w:val="008556F1"/>
    <w:rsid w:val="008558CD"/>
    <w:rsid w:val="008559C4"/>
    <w:rsid w:val="0086108F"/>
    <w:rsid w:val="0086166B"/>
    <w:rsid w:val="008618E0"/>
    <w:rsid w:val="008620B1"/>
    <w:rsid w:val="00862EE9"/>
    <w:rsid w:val="008645F5"/>
    <w:rsid w:val="008650A6"/>
    <w:rsid w:val="00866266"/>
    <w:rsid w:val="00866429"/>
    <w:rsid w:val="00866B52"/>
    <w:rsid w:val="00866D73"/>
    <w:rsid w:val="008674CA"/>
    <w:rsid w:val="00867B8C"/>
    <w:rsid w:val="00867BA5"/>
    <w:rsid w:val="00870AFD"/>
    <w:rsid w:val="008715B1"/>
    <w:rsid w:val="008721BB"/>
    <w:rsid w:val="00872D6F"/>
    <w:rsid w:val="00875B13"/>
    <w:rsid w:val="00876FCE"/>
    <w:rsid w:val="00877CE9"/>
    <w:rsid w:val="00880A49"/>
    <w:rsid w:val="008815F3"/>
    <w:rsid w:val="00882520"/>
    <w:rsid w:val="00883242"/>
    <w:rsid w:val="00886BAF"/>
    <w:rsid w:val="00887B0A"/>
    <w:rsid w:val="00891027"/>
    <w:rsid w:val="00891AC0"/>
    <w:rsid w:val="00891EEF"/>
    <w:rsid w:val="0089287C"/>
    <w:rsid w:val="00894C51"/>
    <w:rsid w:val="00895A52"/>
    <w:rsid w:val="008963F1"/>
    <w:rsid w:val="00896E06"/>
    <w:rsid w:val="008A1B50"/>
    <w:rsid w:val="008A2120"/>
    <w:rsid w:val="008A27A7"/>
    <w:rsid w:val="008A29B1"/>
    <w:rsid w:val="008A2E25"/>
    <w:rsid w:val="008B164C"/>
    <w:rsid w:val="008B1927"/>
    <w:rsid w:val="008B26F0"/>
    <w:rsid w:val="008B2D5C"/>
    <w:rsid w:val="008B327C"/>
    <w:rsid w:val="008B422D"/>
    <w:rsid w:val="008B50A3"/>
    <w:rsid w:val="008B516E"/>
    <w:rsid w:val="008B6494"/>
    <w:rsid w:val="008B6681"/>
    <w:rsid w:val="008B6FF4"/>
    <w:rsid w:val="008C0485"/>
    <w:rsid w:val="008C3A5B"/>
    <w:rsid w:val="008C42CD"/>
    <w:rsid w:val="008C4E4E"/>
    <w:rsid w:val="008C5BE6"/>
    <w:rsid w:val="008C7738"/>
    <w:rsid w:val="008C7B2E"/>
    <w:rsid w:val="008C7BAE"/>
    <w:rsid w:val="008D14AD"/>
    <w:rsid w:val="008D17E4"/>
    <w:rsid w:val="008D2893"/>
    <w:rsid w:val="008D4A93"/>
    <w:rsid w:val="008D5A66"/>
    <w:rsid w:val="008E12FC"/>
    <w:rsid w:val="008E1AEA"/>
    <w:rsid w:val="008E252B"/>
    <w:rsid w:val="008E3F78"/>
    <w:rsid w:val="008E413C"/>
    <w:rsid w:val="008E50A4"/>
    <w:rsid w:val="008E64B5"/>
    <w:rsid w:val="008E7B53"/>
    <w:rsid w:val="008F03BC"/>
    <w:rsid w:val="008F183B"/>
    <w:rsid w:val="008F2E05"/>
    <w:rsid w:val="008F568F"/>
    <w:rsid w:val="008F5B5F"/>
    <w:rsid w:val="008F74EB"/>
    <w:rsid w:val="00901454"/>
    <w:rsid w:val="009016FB"/>
    <w:rsid w:val="009031B7"/>
    <w:rsid w:val="009038F8"/>
    <w:rsid w:val="00903AC2"/>
    <w:rsid w:val="00905136"/>
    <w:rsid w:val="00906F8F"/>
    <w:rsid w:val="0090795C"/>
    <w:rsid w:val="0091091C"/>
    <w:rsid w:val="00911144"/>
    <w:rsid w:val="009131A9"/>
    <w:rsid w:val="00917D33"/>
    <w:rsid w:val="00923C3B"/>
    <w:rsid w:val="0092556F"/>
    <w:rsid w:val="00930123"/>
    <w:rsid w:val="00930702"/>
    <w:rsid w:val="0093073E"/>
    <w:rsid w:val="0093187D"/>
    <w:rsid w:val="00933AAB"/>
    <w:rsid w:val="009341DB"/>
    <w:rsid w:val="0093643C"/>
    <w:rsid w:val="00936A67"/>
    <w:rsid w:val="009376DA"/>
    <w:rsid w:val="009406F1"/>
    <w:rsid w:val="00940A94"/>
    <w:rsid w:val="009418CE"/>
    <w:rsid w:val="00942334"/>
    <w:rsid w:val="00944BEB"/>
    <w:rsid w:val="009505F7"/>
    <w:rsid w:val="0095116F"/>
    <w:rsid w:val="009524FE"/>
    <w:rsid w:val="009534C3"/>
    <w:rsid w:val="00954285"/>
    <w:rsid w:val="00954404"/>
    <w:rsid w:val="0095492C"/>
    <w:rsid w:val="00956D11"/>
    <w:rsid w:val="00961322"/>
    <w:rsid w:val="00961E64"/>
    <w:rsid w:val="00961FE9"/>
    <w:rsid w:val="00962F51"/>
    <w:rsid w:val="0096309D"/>
    <w:rsid w:val="0096354E"/>
    <w:rsid w:val="00964A4E"/>
    <w:rsid w:val="00964C65"/>
    <w:rsid w:val="0096676E"/>
    <w:rsid w:val="00966DC1"/>
    <w:rsid w:val="00967701"/>
    <w:rsid w:val="00970558"/>
    <w:rsid w:val="00970B49"/>
    <w:rsid w:val="009716A6"/>
    <w:rsid w:val="0097466F"/>
    <w:rsid w:val="00975A5E"/>
    <w:rsid w:val="0097665C"/>
    <w:rsid w:val="00976819"/>
    <w:rsid w:val="00977ABF"/>
    <w:rsid w:val="00980207"/>
    <w:rsid w:val="00980678"/>
    <w:rsid w:val="00981169"/>
    <w:rsid w:val="00982661"/>
    <w:rsid w:val="0098278F"/>
    <w:rsid w:val="0098439F"/>
    <w:rsid w:val="00984B1B"/>
    <w:rsid w:val="009859C3"/>
    <w:rsid w:val="00986A16"/>
    <w:rsid w:val="00986FF1"/>
    <w:rsid w:val="009870E2"/>
    <w:rsid w:val="00987EF1"/>
    <w:rsid w:val="00990164"/>
    <w:rsid w:val="0099030E"/>
    <w:rsid w:val="009924CE"/>
    <w:rsid w:val="00993525"/>
    <w:rsid w:val="009939BE"/>
    <w:rsid w:val="00994F18"/>
    <w:rsid w:val="00997739"/>
    <w:rsid w:val="009A3882"/>
    <w:rsid w:val="009A38C3"/>
    <w:rsid w:val="009A4F41"/>
    <w:rsid w:val="009A606E"/>
    <w:rsid w:val="009A7745"/>
    <w:rsid w:val="009A7CAB"/>
    <w:rsid w:val="009B2617"/>
    <w:rsid w:val="009B30D4"/>
    <w:rsid w:val="009B3825"/>
    <w:rsid w:val="009B5473"/>
    <w:rsid w:val="009B605C"/>
    <w:rsid w:val="009B642D"/>
    <w:rsid w:val="009B65EF"/>
    <w:rsid w:val="009C1BF4"/>
    <w:rsid w:val="009C3943"/>
    <w:rsid w:val="009C39E8"/>
    <w:rsid w:val="009C6D4E"/>
    <w:rsid w:val="009D0C55"/>
    <w:rsid w:val="009D1BD0"/>
    <w:rsid w:val="009D325D"/>
    <w:rsid w:val="009D347B"/>
    <w:rsid w:val="009D418A"/>
    <w:rsid w:val="009D4DBB"/>
    <w:rsid w:val="009D536D"/>
    <w:rsid w:val="009D5951"/>
    <w:rsid w:val="009D775F"/>
    <w:rsid w:val="009D7D24"/>
    <w:rsid w:val="009D7E7C"/>
    <w:rsid w:val="009E08A3"/>
    <w:rsid w:val="009E4DA4"/>
    <w:rsid w:val="009F19B0"/>
    <w:rsid w:val="009F28C7"/>
    <w:rsid w:val="009F396E"/>
    <w:rsid w:val="009F3EAD"/>
    <w:rsid w:val="009F542D"/>
    <w:rsid w:val="00A02EEB"/>
    <w:rsid w:val="00A04FF1"/>
    <w:rsid w:val="00A06B42"/>
    <w:rsid w:val="00A07026"/>
    <w:rsid w:val="00A1005D"/>
    <w:rsid w:val="00A1024F"/>
    <w:rsid w:val="00A10783"/>
    <w:rsid w:val="00A10F78"/>
    <w:rsid w:val="00A11E9B"/>
    <w:rsid w:val="00A11EAE"/>
    <w:rsid w:val="00A12130"/>
    <w:rsid w:val="00A1495D"/>
    <w:rsid w:val="00A14D49"/>
    <w:rsid w:val="00A15A35"/>
    <w:rsid w:val="00A164A4"/>
    <w:rsid w:val="00A1797D"/>
    <w:rsid w:val="00A17E33"/>
    <w:rsid w:val="00A2058D"/>
    <w:rsid w:val="00A229B1"/>
    <w:rsid w:val="00A269B2"/>
    <w:rsid w:val="00A3021C"/>
    <w:rsid w:val="00A307AB"/>
    <w:rsid w:val="00A328DE"/>
    <w:rsid w:val="00A33426"/>
    <w:rsid w:val="00A33528"/>
    <w:rsid w:val="00A33CFF"/>
    <w:rsid w:val="00A36443"/>
    <w:rsid w:val="00A37706"/>
    <w:rsid w:val="00A408F2"/>
    <w:rsid w:val="00A41019"/>
    <w:rsid w:val="00A423E8"/>
    <w:rsid w:val="00A4252C"/>
    <w:rsid w:val="00A42725"/>
    <w:rsid w:val="00A43933"/>
    <w:rsid w:val="00A44B52"/>
    <w:rsid w:val="00A44DFC"/>
    <w:rsid w:val="00A44F73"/>
    <w:rsid w:val="00A4520E"/>
    <w:rsid w:val="00A45B44"/>
    <w:rsid w:val="00A46920"/>
    <w:rsid w:val="00A502BD"/>
    <w:rsid w:val="00A51C8F"/>
    <w:rsid w:val="00A549AB"/>
    <w:rsid w:val="00A55CFC"/>
    <w:rsid w:val="00A6032B"/>
    <w:rsid w:val="00A6155C"/>
    <w:rsid w:val="00A6257C"/>
    <w:rsid w:val="00A62AC4"/>
    <w:rsid w:val="00A62CF2"/>
    <w:rsid w:val="00A62DF0"/>
    <w:rsid w:val="00A64B45"/>
    <w:rsid w:val="00A66A6D"/>
    <w:rsid w:val="00A678CE"/>
    <w:rsid w:val="00A67BD2"/>
    <w:rsid w:val="00A703FD"/>
    <w:rsid w:val="00A72484"/>
    <w:rsid w:val="00A72DC0"/>
    <w:rsid w:val="00A72EAE"/>
    <w:rsid w:val="00A748B2"/>
    <w:rsid w:val="00A74990"/>
    <w:rsid w:val="00A751CB"/>
    <w:rsid w:val="00A76606"/>
    <w:rsid w:val="00A76BB9"/>
    <w:rsid w:val="00A77818"/>
    <w:rsid w:val="00A81F0B"/>
    <w:rsid w:val="00A81F8F"/>
    <w:rsid w:val="00A8207D"/>
    <w:rsid w:val="00A82885"/>
    <w:rsid w:val="00A846F2"/>
    <w:rsid w:val="00A85675"/>
    <w:rsid w:val="00A8694A"/>
    <w:rsid w:val="00A90517"/>
    <w:rsid w:val="00A90B1A"/>
    <w:rsid w:val="00A90B66"/>
    <w:rsid w:val="00A926BD"/>
    <w:rsid w:val="00A93606"/>
    <w:rsid w:val="00A93E16"/>
    <w:rsid w:val="00A9403B"/>
    <w:rsid w:val="00A94D0B"/>
    <w:rsid w:val="00A969DD"/>
    <w:rsid w:val="00AA1D3B"/>
    <w:rsid w:val="00AA1FA6"/>
    <w:rsid w:val="00AA392C"/>
    <w:rsid w:val="00AA394F"/>
    <w:rsid w:val="00AA547F"/>
    <w:rsid w:val="00AA5977"/>
    <w:rsid w:val="00AB0A23"/>
    <w:rsid w:val="00AB106D"/>
    <w:rsid w:val="00AB15B7"/>
    <w:rsid w:val="00AB27D5"/>
    <w:rsid w:val="00AB377D"/>
    <w:rsid w:val="00AB385D"/>
    <w:rsid w:val="00AB5015"/>
    <w:rsid w:val="00AB559E"/>
    <w:rsid w:val="00AB60DC"/>
    <w:rsid w:val="00AB62BD"/>
    <w:rsid w:val="00AB64CC"/>
    <w:rsid w:val="00AB711A"/>
    <w:rsid w:val="00AB7B81"/>
    <w:rsid w:val="00AC13C4"/>
    <w:rsid w:val="00AC35F7"/>
    <w:rsid w:val="00AC3E29"/>
    <w:rsid w:val="00AC4BFA"/>
    <w:rsid w:val="00AC4F11"/>
    <w:rsid w:val="00AC5DBD"/>
    <w:rsid w:val="00AC6941"/>
    <w:rsid w:val="00AC6B27"/>
    <w:rsid w:val="00AD0722"/>
    <w:rsid w:val="00AD21D3"/>
    <w:rsid w:val="00AD3A6C"/>
    <w:rsid w:val="00AD3F1A"/>
    <w:rsid w:val="00AD5C39"/>
    <w:rsid w:val="00AD5DE9"/>
    <w:rsid w:val="00AE0575"/>
    <w:rsid w:val="00AE0AC7"/>
    <w:rsid w:val="00AE10D2"/>
    <w:rsid w:val="00AE1B93"/>
    <w:rsid w:val="00AE2146"/>
    <w:rsid w:val="00AE2467"/>
    <w:rsid w:val="00AE2BF3"/>
    <w:rsid w:val="00AE3028"/>
    <w:rsid w:val="00AE3239"/>
    <w:rsid w:val="00AE3886"/>
    <w:rsid w:val="00AE4A13"/>
    <w:rsid w:val="00AE5F16"/>
    <w:rsid w:val="00AE5FDA"/>
    <w:rsid w:val="00AE6B88"/>
    <w:rsid w:val="00AE6FF9"/>
    <w:rsid w:val="00AE7BD1"/>
    <w:rsid w:val="00AF152E"/>
    <w:rsid w:val="00AF1918"/>
    <w:rsid w:val="00AF193A"/>
    <w:rsid w:val="00AF45A1"/>
    <w:rsid w:val="00AF56CC"/>
    <w:rsid w:val="00AF698C"/>
    <w:rsid w:val="00AF7263"/>
    <w:rsid w:val="00AF75CA"/>
    <w:rsid w:val="00AF7789"/>
    <w:rsid w:val="00B03373"/>
    <w:rsid w:val="00B065EE"/>
    <w:rsid w:val="00B06FD7"/>
    <w:rsid w:val="00B07125"/>
    <w:rsid w:val="00B073C6"/>
    <w:rsid w:val="00B1067D"/>
    <w:rsid w:val="00B107B2"/>
    <w:rsid w:val="00B13065"/>
    <w:rsid w:val="00B14FE3"/>
    <w:rsid w:val="00B1731C"/>
    <w:rsid w:val="00B17DCE"/>
    <w:rsid w:val="00B21602"/>
    <w:rsid w:val="00B22A69"/>
    <w:rsid w:val="00B23487"/>
    <w:rsid w:val="00B23F6C"/>
    <w:rsid w:val="00B245A9"/>
    <w:rsid w:val="00B24D1F"/>
    <w:rsid w:val="00B25ED5"/>
    <w:rsid w:val="00B25F8F"/>
    <w:rsid w:val="00B25FB9"/>
    <w:rsid w:val="00B267E6"/>
    <w:rsid w:val="00B268B7"/>
    <w:rsid w:val="00B27202"/>
    <w:rsid w:val="00B3043D"/>
    <w:rsid w:val="00B30492"/>
    <w:rsid w:val="00B31DEE"/>
    <w:rsid w:val="00B32204"/>
    <w:rsid w:val="00B34C77"/>
    <w:rsid w:val="00B35543"/>
    <w:rsid w:val="00B357DB"/>
    <w:rsid w:val="00B37596"/>
    <w:rsid w:val="00B40C72"/>
    <w:rsid w:val="00B441BF"/>
    <w:rsid w:val="00B443A7"/>
    <w:rsid w:val="00B470D4"/>
    <w:rsid w:val="00B47328"/>
    <w:rsid w:val="00B47606"/>
    <w:rsid w:val="00B47837"/>
    <w:rsid w:val="00B51DE4"/>
    <w:rsid w:val="00B524D5"/>
    <w:rsid w:val="00B63855"/>
    <w:rsid w:val="00B65FC3"/>
    <w:rsid w:val="00B67730"/>
    <w:rsid w:val="00B716FF"/>
    <w:rsid w:val="00B71D15"/>
    <w:rsid w:val="00B72780"/>
    <w:rsid w:val="00B729D3"/>
    <w:rsid w:val="00B7367A"/>
    <w:rsid w:val="00B74766"/>
    <w:rsid w:val="00B74768"/>
    <w:rsid w:val="00B748F1"/>
    <w:rsid w:val="00B76127"/>
    <w:rsid w:val="00B76F47"/>
    <w:rsid w:val="00B7732C"/>
    <w:rsid w:val="00B81215"/>
    <w:rsid w:val="00B815B3"/>
    <w:rsid w:val="00B8313B"/>
    <w:rsid w:val="00B832AC"/>
    <w:rsid w:val="00B83B91"/>
    <w:rsid w:val="00B83CDD"/>
    <w:rsid w:val="00B83EC7"/>
    <w:rsid w:val="00B84532"/>
    <w:rsid w:val="00B85752"/>
    <w:rsid w:val="00B86220"/>
    <w:rsid w:val="00B86A9E"/>
    <w:rsid w:val="00B86C0F"/>
    <w:rsid w:val="00B87FE2"/>
    <w:rsid w:val="00B915C4"/>
    <w:rsid w:val="00B923C2"/>
    <w:rsid w:val="00B92878"/>
    <w:rsid w:val="00B932CD"/>
    <w:rsid w:val="00B953CE"/>
    <w:rsid w:val="00B95B59"/>
    <w:rsid w:val="00B95CD8"/>
    <w:rsid w:val="00BA078B"/>
    <w:rsid w:val="00BA4E16"/>
    <w:rsid w:val="00BA4FB8"/>
    <w:rsid w:val="00BA64EE"/>
    <w:rsid w:val="00BA67E9"/>
    <w:rsid w:val="00BA7DF5"/>
    <w:rsid w:val="00BB0ECC"/>
    <w:rsid w:val="00BB1D53"/>
    <w:rsid w:val="00BB2624"/>
    <w:rsid w:val="00BB47AF"/>
    <w:rsid w:val="00BC020B"/>
    <w:rsid w:val="00BC07EF"/>
    <w:rsid w:val="00BC74C3"/>
    <w:rsid w:val="00BD04BF"/>
    <w:rsid w:val="00BD0AC8"/>
    <w:rsid w:val="00BD0ED0"/>
    <w:rsid w:val="00BD152E"/>
    <w:rsid w:val="00BD1696"/>
    <w:rsid w:val="00BD1BE1"/>
    <w:rsid w:val="00BD391D"/>
    <w:rsid w:val="00BD4600"/>
    <w:rsid w:val="00BD47EA"/>
    <w:rsid w:val="00BD550A"/>
    <w:rsid w:val="00BD6552"/>
    <w:rsid w:val="00BD6DFE"/>
    <w:rsid w:val="00BD6F3D"/>
    <w:rsid w:val="00BD79D3"/>
    <w:rsid w:val="00BE5C4E"/>
    <w:rsid w:val="00BE60B5"/>
    <w:rsid w:val="00BE634B"/>
    <w:rsid w:val="00BE6AFB"/>
    <w:rsid w:val="00BE6C9F"/>
    <w:rsid w:val="00BE71B5"/>
    <w:rsid w:val="00BF04D7"/>
    <w:rsid w:val="00BF0742"/>
    <w:rsid w:val="00BF1CDA"/>
    <w:rsid w:val="00BF1ED1"/>
    <w:rsid w:val="00BF2CF0"/>
    <w:rsid w:val="00BF4866"/>
    <w:rsid w:val="00BF4B05"/>
    <w:rsid w:val="00BF5676"/>
    <w:rsid w:val="00BF6C31"/>
    <w:rsid w:val="00C00792"/>
    <w:rsid w:val="00C01A26"/>
    <w:rsid w:val="00C01F6D"/>
    <w:rsid w:val="00C02362"/>
    <w:rsid w:val="00C0336E"/>
    <w:rsid w:val="00C034A0"/>
    <w:rsid w:val="00C04A38"/>
    <w:rsid w:val="00C10116"/>
    <w:rsid w:val="00C11744"/>
    <w:rsid w:val="00C14B11"/>
    <w:rsid w:val="00C15185"/>
    <w:rsid w:val="00C15453"/>
    <w:rsid w:val="00C16A79"/>
    <w:rsid w:val="00C204A6"/>
    <w:rsid w:val="00C20F0E"/>
    <w:rsid w:val="00C22FA3"/>
    <w:rsid w:val="00C24122"/>
    <w:rsid w:val="00C24355"/>
    <w:rsid w:val="00C24D14"/>
    <w:rsid w:val="00C26E9F"/>
    <w:rsid w:val="00C2784E"/>
    <w:rsid w:val="00C27B30"/>
    <w:rsid w:val="00C31423"/>
    <w:rsid w:val="00C32B76"/>
    <w:rsid w:val="00C341BE"/>
    <w:rsid w:val="00C34935"/>
    <w:rsid w:val="00C35814"/>
    <w:rsid w:val="00C36348"/>
    <w:rsid w:val="00C36CFC"/>
    <w:rsid w:val="00C37BB7"/>
    <w:rsid w:val="00C4086D"/>
    <w:rsid w:val="00C41826"/>
    <w:rsid w:val="00C42C78"/>
    <w:rsid w:val="00C43814"/>
    <w:rsid w:val="00C44C43"/>
    <w:rsid w:val="00C44F17"/>
    <w:rsid w:val="00C45FC6"/>
    <w:rsid w:val="00C47393"/>
    <w:rsid w:val="00C47618"/>
    <w:rsid w:val="00C5197A"/>
    <w:rsid w:val="00C51BD8"/>
    <w:rsid w:val="00C5221D"/>
    <w:rsid w:val="00C55A33"/>
    <w:rsid w:val="00C561DB"/>
    <w:rsid w:val="00C56E32"/>
    <w:rsid w:val="00C61D06"/>
    <w:rsid w:val="00C623C8"/>
    <w:rsid w:val="00C66637"/>
    <w:rsid w:val="00C66D54"/>
    <w:rsid w:val="00C704B8"/>
    <w:rsid w:val="00C71DB8"/>
    <w:rsid w:val="00C73F8B"/>
    <w:rsid w:val="00C74752"/>
    <w:rsid w:val="00C74DC3"/>
    <w:rsid w:val="00C774C8"/>
    <w:rsid w:val="00C8621D"/>
    <w:rsid w:val="00C86ABD"/>
    <w:rsid w:val="00C86D18"/>
    <w:rsid w:val="00C8713B"/>
    <w:rsid w:val="00C87929"/>
    <w:rsid w:val="00C92665"/>
    <w:rsid w:val="00C9286B"/>
    <w:rsid w:val="00C9469F"/>
    <w:rsid w:val="00C94873"/>
    <w:rsid w:val="00C97CDE"/>
    <w:rsid w:val="00C97EB4"/>
    <w:rsid w:val="00CA19BE"/>
    <w:rsid w:val="00CA20C2"/>
    <w:rsid w:val="00CA2559"/>
    <w:rsid w:val="00CA4E4D"/>
    <w:rsid w:val="00CA5354"/>
    <w:rsid w:val="00CA5A9A"/>
    <w:rsid w:val="00CA5CA3"/>
    <w:rsid w:val="00CA6702"/>
    <w:rsid w:val="00CB0943"/>
    <w:rsid w:val="00CB2200"/>
    <w:rsid w:val="00CB40B7"/>
    <w:rsid w:val="00CB42DE"/>
    <w:rsid w:val="00CB4B83"/>
    <w:rsid w:val="00CC5671"/>
    <w:rsid w:val="00CD30D2"/>
    <w:rsid w:val="00CD4EEF"/>
    <w:rsid w:val="00CD6688"/>
    <w:rsid w:val="00CE181A"/>
    <w:rsid w:val="00CE3454"/>
    <w:rsid w:val="00CE52F8"/>
    <w:rsid w:val="00CE652B"/>
    <w:rsid w:val="00CE6708"/>
    <w:rsid w:val="00CF134A"/>
    <w:rsid w:val="00CF26F3"/>
    <w:rsid w:val="00CF3DFF"/>
    <w:rsid w:val="00CF5342"/>
    <w:rsid w:val="00CF5E02"/>
    <w:rsid w:val="00CF7567"/>
    <w:rsid w:val="00CF7A42"/>
    <w:rsid w:val="00D02633"/>
    <w:rsid w:val="00D065B3"/>
    <w:rsid w:val="00D06B02"/>
    <w:rsid w:val="00D06D64"/>
    <w:rsid w:val="00D075FD"/>
    <w:rsid w:val="00D07A99"/>
    <w:rsid w:val="00D10E54"/>
    <w:rsid w:val="00D10E93"/>
    <w:rsid w:val="00D1235A"/>
    <w:rsid w:val="00D12818"/>
    <w:rsid w:val="00D12EDA"/>
    <w:rsid w:val="00D15B43"/>
    <w:rsid w:val="00D1721D"/>
    <w:rsid w:val="00D20BB8"/>
    <w:rsid w:val="00D21701"/>
    <w:rsid w:val="00D21EC2"/>
    <w:rsid w:val="00D21F79"/>
    <w:rsid w:val="00D229BF"/>
    <w:rsid w:val="00D244F5"/>
    <w:rsid w:val="00D24B2C"/>
    <w:rsid w:val="00D24FA3"/>
    <w:rsid w:val="00D26704"/>
    <w:rsid w:val="00D27C68"/>
    <w:rsid w:val="00D27F40"/>
    <w:rsid w:val="00D3067D"/>
    <w:rsid w:val="00D32AB3"/>
    <w:rsid w:val="00D33554"/>
    <w:rsid w:val="00D3387C"/>
    <w:rsid w:val="00D33BC5"/>
    <w:rsid w:val="00D3499E"/>
    <w:rsid w:val="00D35158"/>
    <w:rsid w:val="00D36831"/>
    <w:rsid w:val="00D36906"/>
    <w:rsid w:val="00D40550"/>
    <w:rsid w:val="00D4056D"/>
    <w:rsid w:val="00D40EB2"/>
    <w:rsid w:val="00D43458"/>
    <w:rsid w:val="00D44AC2"/>
    <w:rsid w:val="00D44B30"/>
    <w:rsid w:val="00D46198"/>
    <w:rsid w:val="00D4635D"/>
    <w:rsid w:val="00D47873"/>
    <w:rsid w:val="00D5081A"/>
    <w:rsid w:val="00D50E5F"/>
    <w:rsid w:val="00D51889"/>
    <w:rsid w:val="00D51ED6"/>
    <w:rsid w:val="00D524CD"/>
    <w:rsid w:val="00D53B6F"/>
    <w:rsid w:val="00D5466B"/>
    <w:rsid w:val="00D54871"/>
    <w:rsid w:val="00D55019"/>
    <w:rsid w:val="00D571FB"/>
    <w:rsid w:val="00D57A75"/>
    <w:rsid w:val="00D61275"/>
    <w:rsid w:val="00D62BF3"/>
    <w:rsid w:val="00D6549B"/>
    <w:rsid w:val="00D658EF"/>
    <w:rsid w:val="00D65941"/>
    <w:rsid w:val="00D660C5"/>
    <w:rsid w:val="00D71C4D"/>
    <w:rsid w:val="00D729E2"/>
    <w:rsid w:val="00D73D16"/>
    <w:rsid w:val="00D76607"/>
    <w:rsid w:val="00D76CA9"/>
    <w:rsid w:val="00D76D26"/>
    <w:rsid w:val="00D7718D"/>
    <w:rsid w:val="00D778F0"/>
    <w:rsid w:val="00D77924"/>
    <w:rsid w:val="00D80A2B"/>
    <w:rsid w:val="00D82489"/>
    <w:rsid w:val="00D83DA0"/>
    <w:rsid w:val="00D843D4"/>
    <w:rsid w:val="00D864AF"/>
    <w:rsid w:val="00D866BF"/>
    <w:rsid w:val="00D8687B"/>
    <w:rsid w:val="00D90122"/>
    <w:rsid w:val="00D91F27"/>
    <w:rsid w:val="00D93053"/>
    <w:rsid w:val="00D93613"/>
    <w:rsid w:val="00D95FCC"/>
    <w:rsid w:val="00DA29E9"/>
    <w:rsid w:val="00DA2C45"/>
    <w:rsid w:val="00DA2C51"/>
    <w:rsid w:val="00DA46EB"/>
    <w:rsid w:val="00DA51D8"/>
    <w:rsid w:val="00DA647F"/>
    <w:rsid w:val="00DB052E"/>
    <w:rsid w:val="00DB0791"/>
    <w:rsid w:val="00DB2211"/>
    <w:rsid w:val="00DB27AE"/>
    <w:rsid w:val="00DB4D67"/>
    <w:rsid w:val="00DB4E02"/>
    <w:rsid w:val="00DB62A0"/>
    <w:rsid w:val="00DB6934"/>
    <w:rsid w:val="00DC21E9"/>
    <w:rsid w:val="00DC2F60"/>
    <w:rsid w:val="00DC31DD"/>
    <w:rsid w:val="00DC3A27"/>
    <w:rsid w:val="00DC3AE6"/>
    <w:rsid w:val="00DC5C9F"/>
    <w:rsid w:val="00DC66DC"/>
    <w:rsid w:val="00DD0682"/>
    <w:rsid w:val="00DD0831"/>
    <w:rsid w:val="00DD179D"/>
    <w:rsid w:val="00DD1E82"/>
    <w:rsid w:val="00DD3F8B"/>
    <w:rsid w:val="00DD4A31"/>
    <w:rsid w:val="00DD4E13"/>
    <w:rsid w:val="00DD5579"/>
    <w:rsid w:val="00DD5920"/>
    <w:rsid w:val="00DD6CFC"/>
    <w:rsid w:val="00DD701D"/>
    <w:rsid w:val="00DD7889"/>
    <w:rsid w:val="00DE070B"/>
    <w:rsid w:val="00DE1378"/>
    <w:rsid w:val="00DE2CF3"/>
    <w:rsid w:val="00DE35F8"/>
    <w:rsid w:val="00DE42BB"/>
    <w:rsid w:val="00DE5D95"/>
    <w:rsid w:val="00DE674C"/>
    <w:rsid w:val="00DE6DF0"/>
    <w:rsid w:val="00DE71BE"/>
    <w:rsid w:val="00DE73C6"/>
    <w:rsid w:val="00DE7B36"/>
    <w:rsid w:val="00DF05F0"/>
    <w:rsid w:val="00DF0766"/>
    <w:rsid w:val="00DF356A"/>
    <w:rsid w:val="00DF4C32"/>
    <w:rsid w:val="00DF4D27"/>
    <w:rsid w:val="00DF4FA2"/>
    <w:rsid w:val="00DF6202"/>
    <w:rsid w:val="00DF63BA"/>
    <w:rsid w:val="00DF7832"/>
    <w:rsid w:val="00DF7BD8"/>
    <w:rsid w:val="00DF7C0D"/>
    <w:rsid w:val="00DF7D0A"/>
    <w:rsid w:val="00E000D5"/>
    <w:rsid w:val="00E01274"/>
    <w:rsid w:val="00E019BC"/>
    <w:rsid w:val="00E035B0"/>
    <w:rsid w:val="00E04AED"/>
    <w:rsid w:val="00E050E6"/>
    <w:rsid w:val="00E06465"/>
    <w:rsid w:val="00E07158"/>
    <w:rsid w:val="00E07964"/>
    <w:rsid w:val="00E10256"/>
    <w:rsid w:val="00E11AD2"/>
    <w:rsid w:val="00E11CD7"/>
    <w:rsid w:val="00E13085"/>
    <w:rsid w:val="00E1398F"/>
    <w:rsid w:val="00E13CAA"/>
    <w:rsid w:val="00E14972"/>
    <w:rsid w:val="00E151D9"/>
    <w:rsid w:val="00E22C7E"/>
    <w:rsid w:val="00E233D2"/>
    <w:rsid w:val="00E25ADA"/>
    <w:rsid w:val="00E26CC6"/>
    <w:rsid w:val="00E27687"/>
    <w:rsid w:val="00E32DF0"/>
    <w:rsid w:val="00E33409"/>
    <w:rsid w:val="00E35452"/>
    <w:rsid w:val="00E356C7"/>
    <w:rsid w:val="00E37719"/>
    <w:rsid w:val="00E4083C"/>
    <w:rsid w:val="00E40EFB"/>
    <w:rsid w:val="00E43BD3"/>
    <w:rsid w:val="00E450CA"/>
    <w:rsid w:val="00E45949"/>
    <w:rsid w:val="00E46771"/>
    <w:rsid w:val="00E46B05"/>
    <w:rsid w:val="00E47348"/>
    <w:rsid w:val="00E47E24"/>
    <w:rsid w:val="00E50439"/>
    <w:rsid w:val="00E50686"/>
    <w:rsid w:val="00E52632"/>
    <w:rsid w:val="00E526BA"/>
    <w:rsid w:val="00E52A5D"/>
    <w:rsid w:val="00E52B06"/>
    <w:rsid w:val="00E53371"/>
    <w:rsid w:val="00E53421"/>
    <w:rsid w:val="00E53A9A"/>
    <w:rsid w:val="00E53B3F"/>
    <w:rsid w:val="00E53EF2"/>
    <w:rsid w:val="00E578E0"/>
    <w:rsid w:val="00E60AF3"/>
    <w:rsid w:val="00E6116C"/>
    <w:rsid w:val="00E6215A"/>
    <w:rsid w:val="00E622FB"/>
    <w:rsid w:val="00E626C5"/>
    <w:rsid w:val="00E63B0A"/>
    <w:rsid w:val="00E640D5"/>
    <w:rsid w:val="00E6425C"/>
    <w:rsid w:val="00E64824"/>
    <w:rsid w:val="00E64E0C"/>
    <w:rsid w:val="00E64E81"/>
    <w:rsid w:val="00E65A15"/>
    <w:rsid w:val="00E67624"/>
    <w:rsid w:val="00E71AE5"/>
    <w:rsid w:val="00E73368"/>
    <w:rsid w:val="00E749F3"/>
    <w:rsid w:val="00E753CF"/>
    <w:rsid w:val="00E75BA2"/>
    <w:rsid w:val="00E80DA1"/>
    <w:rsid w:val="00E8211F"/>
    <w:rsid w:val="00E8456B"/>
    <w:rsid w:val="00E8676E"/>
    <w:rsid w:val="00E92765"/>
    <w:rsid w:val="00E94160"/>
    <w:rsid w:val="00E9493E"/>
    <w:rsid w:val="00E94C6F"/>
    <w:rsid w:val="00E9643D"/>
    <w:rsid w:val="00E973A8"/>
    <w:rsid w:val="00E976B2"/>
    <w:rsid w:val="00EA05F3"/>
    <w:rsid w:val="00EA0631"/>
    <w:rsid w:val="00EA07D0"/>
    <w:rsid w:val="00EA1DA1"/>
    <w:rsid w:val="00EA3C83"/>
    <w:rsid w:val="00EA40CA"/>
    <w:rsid w:val="00EA4B45"/>
    <w:rsid w:val="00EA65DF"/>
    <w:rsid w:val="00EA6C5E"/>
    <w:rsid w:val="00EA7CDD"/>
    <w:rsid w:val="00EB058A"/>
    <w:rsid w:val="00EB1D6E"/>
    <w:rsid w:val="00EB2FF4"/>
    <w:rsid w:val="00EB4A1E"/>
    <w:rsid w:val="00EB5802"/>
    <w:rsid w:val="00EC09B3"/>
    <w:rsid w:val="00EC1D59"/>
    <w:rsid w:val="00EC2006"/>
    <w:rsid w:val="00EC355A"/>
    <w:rsid w:val="00EC38BB"/>
    <w:rsid w:val="00EC3A69"/>
    <w:rsid w:val="00EC3E1D"/>
    <w:rsid w:val="00EC4B2F"/>
    <w:rsid w:val="00EC6909"/>
    <w:rsid w:val="00EC733B"/>
    <w:rsid w:val="00EC7700"/>
    <w:rsid w:val="00ED178D"/>
    <w:rsid w:val="00ED1C69"/>
    <w:rsid w:val="00ED3AAF"/>
    <w:rsid w:val="00ED636A"/>
    <w:rsid w:val="00ED6914"/>
    <w:rsid w:val="00ED7A83"/>
    <w:rsid w:val="00EE3081"/>
    <w:rsid w:val="00EE3819"/>
    <w:rsid w:val="00EE6284"/>
    <w:rsid w:val="00EE7039"/>
    <w:rsid w:val="00EF06E7"/>
    <w:rsid w:val="00EF07B1"/>
    <w:rsid w:val="00EF259D"/>
    <w:rsid w:val="00EF4069"/>
    <w:rsid w:val="00EF6C29"/>
    <w:rsid w:val="00F01611"/>
    <w:rsid w:val="00F03D68"/>
    <w:rsid w:val="00F04C30"/>
    <w:rsid w:val="00F04C47"/>
    <w:rsid w:val="00F0529A"/>
    <w:rsid w:val="00F05883"/>
    <w:rsid w:val="00F062BC"/>
    <w:rsid w:val="00F1110F"/>
    <w:rsid w:val="00F11AC9"/>
    <w:rsid w:val="00F12841"/>
    <w:rsid w:val="00F1289C"/>
    <w:rsid w:val="00F13DE7"/>
    <w:rsid w:val="00F16944"/>
    <w:rsid w:val="00F174A8"/>
    <w:rsid w:val="00F17926"/>
    <w:rsid w:val="00F202AD"/>
    <w:rsid w:val="00F20BA7"/>
    <w:rsid w:val="00F22AFB"/>
    <w:rsid w:val="00F23480"/>
    <w:rsid w:val="00F2420C"/>
    <w:rsid w:val="00F245FE"/>
    <w:rsid w:val="00F24CC1"/>
    <w:rsid w:val="00F258FB"/>
    <w:rsid w:val="00F26EDB"/>
    <w:rsid w:val="00F27CA8"/>
    <w:rsid w:val="00F302A0"/>
    <w:rsid w:val="00F3037D"/>
    <w:rsid w:val="00F3142C"/>
    <w:rsid w:val="00F314B6"/>
    <w:rsid w:val="00F3291F"/>
    <w:rsid w:val="00F32AFD"/>
    <w:rsid w:val="00F340C2"/>
    <w:rsid w:val="00F34475"/>
    <w:rsid w:val="00F35FEF"/>
    <w:rsid w:val="00F36548"/>
    <w:rsid w:val="00F372B5"/>
    <w:rsid w:val="00F4094E"/>
    <w:rsid w:val="00F41A6A"/>
    <w:rsid w:val="00F431C9"/>
    <w:rsid w:val="00F44199"/>
    <w:rsid w:val="00F4499A"/>
    <w:rsid w:val="00F44C2E"/>
    <w:rsid w:val="00F45081"/>
    <w:rsid w:val="00F45398"/>
    <w:rsid w:val="00F45E96"/>
    <w:rsid w:val="00F50D15"/>
    <w:rsid w:val="00F51855"/>
    <w:rsid w:val="00F577C9"/>
    <w:rsid w:val="00F621EF"/>
    <w:rsid w:val="00F663F1"/>
    <w:rsid w:val="00F6669A"/>
    <w:rsid w:val="00F679E0"/>
    <w:rsid w:val="00F67FFA"/>
    <w:rsid w:val="00F709CB"/>
    <w:rsid w:val="00F7165D"/>
    <w:rsid w:val="00F71811"/>
    <w:rsid w:val="00F71CDE"/>
    <w:rsid w:val="00F720FB"/>
    <w:rsid w:val="00F725C8"/>
    <w:rsid w:val="00F750CE"/>
    <w:rsid w:val="00F75CB0"/>
    <w:rsid w:val="00F7641A"/>
    <w:rsid w:val="00F77FE6"/>
    <w:rsid w:val="00F807A5"/>
    <w:rsid w:val="00F81685"/>
    <w:rsid w:val="00F81FA0"/>
    <w:rsid w:val="00F82E9E"/>
    <w:rsid w:val="00F83389"/>
    <w:rsid w:val="00F85CB2"/>
    <w:rsid w:val="00F86A04"/>
    <w:rsid w:val="00F876BC"/>
    <w:rsid w:val="00F876EC"/>
    <w:rsid w:val="00F87FA8"/>
    <w:rsid w:val="00F902E1"/>
    <w:rsid w:val="00F90521"/>
    <w:rsid w:val="00F90F6D"/>
    <w:rsid w:val="00F9100F"/>
    <w:rsid w:val="00F91737"/>
    <w:rsid w:val="00F922C9"/>
    <w:rsid w:val="00F932E2"/>
    <w:rsid w:val="00F947D6"/>
    <w:rsid w:val="00F949FD"/>
    <w:rsid w:val="00F94A1D"/>
    <w:rsid w:val="00F94EAF"/>
    <w:rsid w:val="00F94F58"/>
    <w:rsid w:val="00F959C8"/>
    <w:rsid w:val="00F96102"/>
    <w:rsid w:val="00F973BA"/>
    <w:rsid w:val="00F973E8"/>
    <w:rsid w:val="00FA0114"/>
    <w:rsid w:val="00FA3F22"/>
    <w:rsid w:val="00FA5441"/>
    <w:rsid w:val="00FA6A2C"/>
    <w:rsid w:val="00FB0B81"/>
    <w:rsid w:val="00FB131A"/>
    <w:rsid w:val="00FB1871"/>
    <w:rsid w:val="00FB1892"/>
    <w:rsid w:val="00FB2896"/>
    <w:rsid w:val="00FB2DF6"/>
    <w:rsid w:val="00FB42CD"/>
    <w:rsid w:val="00FB5AFF"/>
    <w:rsid w:val="00FB67A8"/>
    <w:rsid w:val="00FB7569"/>
    <w:rsid w:val="00FC0D4B"/>
    <w:rsid w:val="00FC14CF"/>
    <w:rsid w:val="00FC32C7"/>
    <w:rsid w:val="00FC3AB7"/>
    <w:rsid w:val="00FC5EBC"/>
    <w:rsid w:val="00FC6788"/>
    <w:rsid w:val="00FC6FC4"/>
    <w:rsid w:val="00FC730D"/>
    <w:rsid w:val="00FC744B"/>
    <w:rsid w:val="00FC773A"/>
    <w:rsid w:val="00FC7C59"/>
    <w:rsid w:val="00FD08BF"/>
    <w:rsid w:val="00FD1CC8"/>
    <w:rsid w:val="00FD2634"/>
    <w:rsid w:val="00FD27DE"/>
    <w:rsid w:val="00FD402B"/>
    <w:rsid w:val="00FD4BF1"/>
    <w:rsid w:val="00FD5866"/>
    <w:rsid w:val="00FD5ADF"/>
    <w:rsid w:val="00FD643E"/>
    <w:rsid w:val="00FD69FC"/>
    <w:rsid w:val="00FD701E"/>
    <w:rsid w:val="00FD735D"/>
    <w:rsid w:val="00FE1C95"/>
    <w:rsid w:val="00FE3856"/>
    <w:rsid w:val="00FE3C3E"/>
    <w:rsid w:val="00FE4A56"/>
    <w:rsid w:val="00FE4DF0"/>
    <w:rsid w:val="00FE61AE"/>
    <w:rsid w:val="00FE78A5"/>
    <w:rsid w:val="00FF172E"/>
    <w:rsid w:val="00FF1C70"/>
    <w:rsid w:val="00FF1ED8"/>
    <w:rsid w:val="00FF2D77"/>
    <w:rsid w:val="00FF30CE"/>
    <w:rsid w:val="00FF340A"/>
    <w:rsid w:val="00FF3755"/>
    <w:rsid w:val="00FF4AEC"/>
    <w:rsid w:val="00FF5B48"/>
    <w:rsid w:val="00FF7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3" w:locked="1"/>
    <w:lsdException w:name="Strong" w:locked="1" w:qFormat="1"/>
    <w:lsdException w:name="Emphasis" w:locked="1" w:qFormat="1"/>
    <w:lsdException w:name="Normal (Web)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E0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54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rsid w:val="000A3E5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0A3E5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5">
    <w:name w:val="Текст выноски Знак"/>
    <w:link w:val="a4"/>
    <w:locked/>
    <w:rsid w:val="000A3E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3E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A3E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1 Знак Знак"/>
    <w:basedOn w:val="a"/>
    <w:rsid w:val="00DD4A31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paragraph" w:customStyle="1" w:styleId="10">
    <w:name w:val="Абзац списка1"/>
    <w:basedOn w:val="a"/>
    <w:rsid w:val="00686C3D"/>
    <w:pPr>
      <w:ind w:left="720"/>
    </w:pPr>
  </w:style>
  <w:style w:type="character" w:styleId="a6">
    <w:name w:val="Hyperlink"/>
    <w:rsid w:val="003E008A"/>
    <w:rPr>
      <w:rFonts w:cs="Times New Roman"/>
      <w:color w:val="0000FF"/>
      <w:u w:val="single"/>
    </w:rPr>
  </w:style>
  <w:style w:type="character" w:styleId="a7">
    <w:name w:val="FollowedHyperlink"/>
    <w:semiHidden/>
    <w:rsid w:val="003E008A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66">
    <w:name w:val="xl66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7">
    <w:name w:val="xl67"/>
    <w:basedOn w:val="a"/>
    <w:rsid w:val="003E00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68">
    <w:name w:val="xl68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9">
    <w:name w:val="xl69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2">
    <w:name w:val="xl72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5">
    <w:name w:val="xl75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6">
    <w:name w:val="xl76"/>
    <w:basedOn w:val="a"/>
    <w:rsid w:val="003E008A"/>
    <w:pP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9">
    <w:name w:val="xl79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80">
    <w:name w:val="xl80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81">
    <w:name w:val="xl81"/>
    <w:basedOn w:val="a"/>
    <w:rsid w:val="003E00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82">
    <w:name w:val="xl82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24"/>
      <w:szCs w:val="24"/>
      <w:lang w:eastAsia="ru-RU"/>
    </w:rPr>
  </w:style>
  <w:style w:type="paragraph" w:customStyle="1" w:styleId="xl83">
    <w:name w:val="xl83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E00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E00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E00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E00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E00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E00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E00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1">
    <w:name w:val="xl91"/>
    <w:basedOn w:val="a"/>
    <w:rsid w:val="003E00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2">
    <w:name w:val="xl92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3">
    <w:name w:val="xl93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styleId="a8">
    <w:name w:val="header"/>
    <w:basedOn w:val="a"/>
    <w:link w:val="a9"/>
    <w:rsid w:val="001735F4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a9">
    <w:name w:val="Верхний колонтитул Знак"/>
    <w:link w:val="a8"/>
    <w:locked/>
    <w:rsid w:val="001735F4"/>
    <w:rPr>
      <w:rFonts w:cs="Times New Roman"/>
    </w:rPr>
  </w:style>
  <w:style w:type="paragraph" w:styleId="aa">
    <w:name w:val="endnote text"/>
    <w:basedOn w:val="a"/>
    <w:link w:val="ab"/>
    <w:semiHidden/>
    <w:rsid w:val="00C56E32"/>
    <w:pPr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ab">
    <w:name w:val="Текст концевой сноски Знак"/>
    <w:link w:val="aa"/>
    <w:semiHidden/>
    <w:locked/>
    <w:rsid w:val="00C56E32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1735F4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ad">
    <w:name w:val="Нижний колонтитул Знак"/>
    <w:link w:val="ac"/>
    <w:uiPriority w:val="99"/>
    <w:locked/>
    <w:rsid w:val="001735F4"/>
    <w:rPr>
      <w:rFonts w:cs="Times New Roman"/>
    </w:rPr>
  </w:style>
  <w:style w:type="character" w:styleId="ae">
    <w:name w:val="endnote reference"/>
    <w:semiHidden/>
    <w:rsid w:val="00C56E32"/>
    <w:rPr>
      <w:rFonts w:cs="Times New Roman"/>
      <w:vertAlign w:val="superscript"/>
    </w:rPr>
  </w:style>
  <w:style w:type="paragraph" w:styleId="af">
    <w:name w:val="Normal (Web)"/>
    <w:basedOn w:val="a"/>
    <w:link w:val="af0"/>
    <w:rsid w:val="0076672D"/>
    <w:pPr>
      <w:spacing w:before="100" w:beforeAutospacing="1" w:after="100" w:afterAutospacing="1" w:line="240" w:lineRule="auto"/>
    </w:pPr>
    <w:rPr>
      <w:rFonts w:ascii="Arial Unicode MS" w:cs="Times New Roman"/>
      <w:sz w:val="24"/>
      <w:szCs w:val="24"/>
    </w:rPr>
  </w:style>
  <w:style w:type="paragraph" w:styleId="3">
    <w:name w:val="Body Text 3"/>
    <w:basedOn w:val="a"/>
    <w:link w:val="30"/>
    <w:rsid w:val="0076672D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link w:val="3"/>
    <w:locked/>
    <w:rsid w:val="0076672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 Indent"/>
    <w:basedOn w:val="a"/>
    <w:link w:val="af2"/>
    <w:rsid w:val="003D779F"/>
    <w:pPr>
      <w:spacing w:after="0" w:line="240" w:lineRule="auto"/>
      <w:ind w:firstLine="48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locked/>
    <w:rsid w:val="003D779F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612E85"/>
    <w:pPr>
      <w:spacing w:after="120"/>
    </w:pPr>
    <w:rPr>
      <w:rFonts w:eastAsia="Calibri" w:cs="Times New Roman"/>
      <w:sz w:val="20"/>
      <w:szCs w:val="20"/>
    </w:rPr>
  </w:style>
  <w:style w:type="character" w:customStyle="1" w:styleId="af4">
    <w:name w:val="Основной текст Знак"/>
    <w:link w:val="af3"/>
    <w:locked/>
    <w:rsid w:val="00612E85"/>
    <w:rPr>
      <w:rFonts w:cs="Times New Roman"/>
    </w:rPr>
  </w:style>
  <w:style w:type="paragraph" w:customStyle="1" w:styleId="af5">
    <w:name w:val="Знак Знак Знак Знак Знак Знак Знак"/>
    <w:basedOn w:val="a"/>
    <w:rsid w:val="00A90B66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paragraph" w:customStyle="1" w:styleId="af6">
    <w:name w:val="Знак"/>
    <w:basedOn w:val="a"/>
    <w:rsid w:val="00604275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paragraph" w:customStyle="1" w:styleId="ConsPlusTitle">
    <w:name w:val="ConsPlusTitle"/>
    <w:rsid w:val="007150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490045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A549AB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11">
    <w:name w:val="Знак Знак Знак Знак Знак Знак Знак1"/>
    <w:basedOn w:val="a"/>
    <w:rsid w:val="00B47837"/>
    <w:pPr>
      <w:spacing w:after="160" w:line="240" w:lineRule="exact"/>
    </w:pPr>
    <w:rPr>
      <w:rFonts w:ascii="Verdana" w:eastAsia="Calibri" w:hAnsi="Verdana" w:cs="Times New Roman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FB1892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12">
    <w:name w:val="Знак Знак Знак Знак Знак Знак Знак12"/>
    <w:basedOn w:val="a"/>
    <w:rsid w:val="004D7525"/>
    <w:pPr>
      <w:spacing w:after="160" w:line="240" w:lineRule="exact"/>
    </w:pPr>
    <w:rPr>
      <w:rFonts w:ascii="Verdana" w:eastAsia="Calibri" w:hAnsi="Verdana" w:cs="Times New Roman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5442B5"/>
    <w:pPr>
      <w:spacing w:after="160" w:line="240" w:lineRule="exact"/>
    </w:pPr>
    <w:rPr>
      <w:rFonts w:ascii="Verdana" w:eastAsia="Calibri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rsid w:val="008206B8"/>
    <w:rPr>
      <w:rFonts w:cs="Times New Roman"/>
    </w:rPr>
  </w:style>
  <w:style w:type="character" w:styleId="af7">
    <w:name w:val="Emphasis"/>
    <w:qFormat/>
    <w:locked/>
    <w:rsid w:val="008206B8"/>
    <w:rPr>
      <w:rFonts w:cs="Times New Roman"/>
      <w:i/>
      <w:iCs/>
    </w:rPr>
  </w:style>
  <w:style w:type="paragraph" w:customStyle="1" w:styleId="bodytext">
    <w:name w:val="bodytext"/>
    <w:basedOn w:val="a"/>
    <w:rsid w:val="009505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505F7"/>
    <w:pPr>
      <w:spacing w:after="120" w:line="480" w:lineRule="auto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link w:val="21"/>
    <w:rsid w:val="009505F7"/>
    <w:rPr>
      <w:rFonts w:ascii="Times New Roman" w:eastAsia="Times New Roman" w:hAnsi="Times New Roman"/>
      <w:sz w:val="28"/>
      <w:szCs w:val="28"/>
    </w:rPr>
  </w:style>
  <w:style w:type="paragraph" w:customStyle="1" w:styleId="4">
    <w:name w:val="Знак Знак Знак Знак Знак Знак Знак4"/>
    <w:basedOn w:val="a"/>
    <w:rsid w:val="00402F6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13">
    <w:name w:val="Абзац1"/>
    <w:basedOn w:val="a"/>
    <w:rsid w:val="00D524CD"/>
    <w:pPr>
      <w:autoSpaceDE w:val="0"/>
      <w:autoSpaceDN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styleId="af8">
    <w:name w:val="page number"/>
    <w:basedOn w:val="a0"/>
    <w:rsid w:val="00DC5C9F"/>
  </w:style>
  <w:style w:type="paragraph" w:customStyle="1" w:styleId="130">
    <w:name w:val="Знак Знак Знак Знак Знак Знак Знак13"/>
    <w:basedOn w:val="a"/>
    <w:rsid w:val="0055236C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paragraph" w:styleId="af9">
    <w:name w:val="Subtitle"/>
    <w:basedOn w:val="a"/>
    <w:link w:val="afa"/>
    <w:qFormat/>
    <w:locked/>
    <w:rsid w:val="007B1645"/>
    <w:pPr>
      <w:spacing w:after="0" w:line="240" w:lineRule="auto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Point">
    <w:name w:val="Point"/>
    <w:basedOn w:val="a"/>
    <w:link w:val="PointChar"/>
    <w:rsid w:val="00AE7BD1"/>
    <w:pPr>
      <w:spacing w:before="120" w:after="0" w:line="288" w:lineRule="auto"/>
      <w:ind w:firstLine="720"/>
      <w:jc w:val="both"/>
    </w:pPr>
    <w:rPr>
      <w:rFonts w:eastAsia="Calibri" w:cs="Times New Roman"/>
      <w:sz w:val="24"/>
      <w:szCs w:val="24"/>
      <w:lang w:eastAsia="ru-RU"/>
    </w:rPr>
  </w:style>
  <w:style w:type="character" w:customStyle="1" w:styleId="PointChar">
    <w:name w:val="Point Char"/>
    <w:link w:val="Point"/>
    <w:locked/>
    <w:rsid w:val="00AE7BD1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rsid w:val="00390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rsid w:val="003905F9"/>
    <w:rPr>
      <w:rFonts w:ascii="Courier New" w:eastAsia="Times New Roman" w:hAnsi="Courier New" w:cs="Courier New"/>
    </w:rPr>
  </w:style>
  <w:style w:type="character" w:customStyle="1" w:styleId="Bodytext0">
    <w:name w:val="Body text_"/>
    <w:link w:val="14"/>
    <w:rsid w:val="006B3D1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Bodytext0"/>
    <w:rsid w:val="006B3D1B"/>
    <w:pPr>
      <w:shd w:val="clear" w:color="auto" w:fill="FFFFFF"/>
      <w:spacing w:after="0" w:line="326" w:lineRule="exact"/>
      <w:ind w:hanging="420"/>
    </w:pPr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224AE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FF340A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FF340A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FF340A"/>
    <w:rPr>
      <w:rFonts w:ascii="Times New Roman" w:hAnsi="Times New Roman" w:cs="Times New Roman"/>
      <w:spacing w:val="20"/>
      <w:sz w:val="24"/>
      <w:szCs w:val="24"/>
    </w:rPr>
  </w:style>
  <w:style w:type="paragraph" w:styleId="afb">
    <w:name w:val="List Paragraph"/>
    <w:basedOn w:val="a"/>
    <w:uiPriority w:val="34"/>
    <w:qFormat/>
    <w:rsid w:val="00AB15B7"/>
    <w:pPr>
      <w:ind w:left="720"/>
      <w:contextualSpacing/>
    </w:pPr>
    <w:rPr>
      <w:rFonts w:cs="Times New Roman"/>
      <w:lang w:eastAsia="ru-RU"/>
    </w:rPr>
  </w:style>
  <w:style w:type="paragraph" w:customStyle="1" w:styleId="Style7">
    <w:name w:val="Style7"/>
    <w:basedOn w:val="a"/>
    <w:uiPriority w:val="99"/>
    <w:rsid w:val="00BF1ED1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F1ED1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D1BE1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DA647F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f0">
    <w:name w:val="Обычный (веб) Знак"/>
    <w:link w:val="af"/>
    <w:rsid w:val="008E1AEA"/>
    <w:rPr>
      <w:rFonts w:ascii="Arial Unicode MS" w:eastAsia="Times New Roman" w:cs="Arial Unicode MS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20517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fd">
    <w:name w:val="Гипертекстовая ссылка"/>
    <w:uiPriority w:val="99"/>
    <w:rsid w:val="00205171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205171"/>
    <w:pPr>
      <w:spacing w:after="120" w:line="240" w:lineRule="auto"/>
      <w:ind w:left="283"/>
    </w:pPr>
    <w:rPr>
      <w:rFonts w:ascii="Times New Roman" w:hAnsi="Times New Roman" w:cs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205171"/>
    <w:rPr>
      <w:rFonts w:ascii="Times New Roman" w:eastAsia="Times New Roman" w:hAnsi="Times New Roman"/>
      <w:sz w:val="16"/>
    </w:rPr>
  </w:style>
  <w:style w:type="paragraph" w:customStyle="1" w:styleId="ConsPlusCell1">
    <w:name w:val="ConsPlusCell1"/>
    <w:next w:val="a"/>
    <w:rsid w:val="00DE2CF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6E6D9A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5A5A1D"/>
  </w:style>
  <w:style w:type="numbering" w:customStyle="1" w:styleId="111">
    <w:name w:val="Нет списка11"/>
    <w:next w:val="a2"/>
    <w:semiHidden/>
    <w:unhideWhenUsed/>
    <w:rsid w:val="005A5A1D"/>
  </w:style>
  <w:style w:type="character" w:customStyle="1" w:styleId="afa">
    <w:name w:val="Подзаголовок Знак"/>
    <w:link w:val="af9"/>
    <w:rsid w:val="005A5A1D"/>
    <w:rPr>
      <w:rFonts w:ascii="Times New Roman" w:eastAsia="Times New Roman" w:hAnsi="Times New Roman"/>
      <w:sz w:val="28"/>
    </w:rPr>
  </w:style>
  <w:style w:type="numbering" w:customStyle="1" w:styleId="23">
    <w:name w:val="Нет списка2"/>
    <w:next w:val="a2"/>
    <w:uiPriority w:val="99"/>
    <w:semiHidden/>
    <w:unhideWhenUsed/>
    <w:rsid w:val="000E2FCC"/>
  </w:style>
  <w:style w:type="numbering" w:customStyle="1" w:styleId="120">
    <w:name w:val="Нет списка12"/>
    <w:next w:val="a2"/>
    <w:semiHidden/>
    <w:unhideWhenUsed/>
    <w:rsid w:val="000E2FCC"/>
  </w:style>
  <w:style w:type="numbering" w:customStyle="1" w:styleId="210">
    <w:name w:val="Нет списка21"/>
    <w:next w:val="a2"/>
    <w:semiHidden/>
    <w:rsid w:val="000E2FCC"/>
  </w:style>
  <w:style w:type="numbering" w:customStyle="1" w:styleId="1110">
    <w:name w:val="Нет списка111"/>
    <w:next w:val="a2"/>
    <w:uiPriority w:val="99"/>
    <w:semiHidden/>
    <w:unhideWhenUsed/>
    <w:rsid w:val="000E2FCC"/>
  </w:style>
  <w:style w:type="numbering" w:customStyle="1" w:styleId="1111">
    <w:name w:val="Нет списка1111"/>
    <w:next w:val="a2"/>
    <w:semiHidden/>
    <w:unhideWhenUsed/>
    <w:rsid w:val="000E2FCC"/>
  </w:style>
  <w:style w:type="numbering" w:customStyle="1" w:styleId="34">
    <w:name w:val="Нет списка3"/>
    <w:next w:val="a2"/>
    <w:uiPriority w:val="99"/>
    <w:semiHidden/>
    <w:unhideWhenUsed/>
    <w:rsid w:val="004C4EFD"/>
  </w:style>
  <w:style w:type="numbering" w:customStyle="1" w:styleId="131">
    <w:name w:val="Нет списка13"/>
    <w:next w:val="a2"/>
    <w:semiHidden/>
    <w:unhideWhenUsed/>
    <w:rsid w:val="004C4EFD"/>
  </w:style>
  <w:style w:type="numbering" w:customStyle="1" w:styleId="220">
    <w:name w:val="Нет списка22"/>
    <w:next w:val="a2"/>
    <w:semiHidden/>
    <w:rsid w:val="004C4EFD"/>
  </w:style>
  <w:style w:type="numbering" w:customStyle="1" w:styleId="112">
    <w:name w:val="Нет списка112"/>
    <w:next w:val="a2"/>
    <w:uiPriority w:val="99"/>
    <w:semiHidden/>
    <w:unhideWhenUsed/>
    <w:rsid w:val="004C4EFD"/>
  </w:style>
  <w:style w:type="numbering" w:customStyle="1" w:styleId="1112">
    <w:name w:val="Нет списка1112"/>
    <w:next w:val="a2"/>
    <w:semiHidden/>
    <w:unhideWhenUsed/>
    <w:rsid w:val="004C4EFD"/>
  </w:style>
  <w:style w:type="numbering" w:customStyle="1" w:styleId="310">
    <w:name w:val="Нет списка31"/>
    <w:next w:val="a2"/>
    <w:semiHidden/>
    <w:rsid w:val="004C4EFD"/>
  </w:style>
  <w:style w:type="numbering" w:customStyle="1" w:styleId="121">
    <w:name w:val="Нет списка121"/>
    <w:next w:val="a2"/>
    <w:uiPriority w:val="99"/>
    <w:semiHidden/>
    <w:unhideWhenUsed/>
    <w:rsid w:val="004C4EFD"/>
  </w:style>
  <w:style w:type="numbering" w:customStyle="1" w:styleId="1121">
    <w:name w:val="Нет списка1121"/>
    <w:next w:val="a2"/>
    <w:semiHidden/>
    <w:unhideWhenUsed/>
    <w:rsid w:val="004C4EFD"/>
  </w:style>
  <w:style w:type="numbering" w:customStyle="1" w:styleId="211">
    <w:name w:val="Нет списка211"/>
    <w:next w:val="a2"/>
    <w:uiPriority w:val="99"/>
    <w:semiHidden/>
    <w:unhideWhenUsed/>
    <w:rsid w:val="004C4EFD"/>
  </w:style>
  <w:style w:type="numbering" w:customStyle="1" w:styleId="1211">
    <w:name w:val="Нет списка1211"/>
    <w:next w:val="a2"/>
    <w:semiHidden/>
    <w:unhideWhenUsed/>
    <w:rsid w:val="004C4EFD"/>
  </w:style>
  <w:style w:type="numbering" w:customStyle="1" w:styleId="2111">
    <w:name w:val="Нет списка2111"/>
    <w:next w:val="a2"/>
    <w:semiHidden/>
    <w:rsid w:val="004C4EFD"/>
  </w:style>
  <w:style w:type="numbering" w:customStyle="1" w:styleId="11111">
    <w:name w:val="Нет списка11111"/>
    <w:next w:val="a2"/>
    <w:uiPriority w:val="99"/>
    <w:semiHidden/>
    <w:unhideWhenUsed/>
    <w:rsid w:val="004C4EFD"/>
  </w:style>
  <w:style w:type="numbering" w:customStyle="1" w:styleId="111111">
    <w:name w:val="Нет списка111111"/>
    <w:next w:val="a2"/>
    <w:semiHidden/>
    <w:unhideWhenUsed/>
    <w:rsid w:val="004C4EFD"/>
  </w:style>
  <w:style w:type="paragraph" w:customStyle="1" w:styleId="copyright-info">
    <w:name w:val="copyright-info"/>
    <w:basedOn w:val="a"/>
    <w:rsid w:val="00F67F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1E58E4"/>
    <w:rPr>
      <w:sz w:val="22"/>
      <w:szCs w:val="22"/>
      <w:lang w:eastAsia="en-US"/>
    </w:rPr>
  </w:style>
  <w:style w:type="character" w:customStyle="1" w:styleId="link">
    <w:name w:val="link"/>
    <w:basedOn w:val="a0"/>
    <w:rsid w:val="006638B5"/>
  </w:style>
  <w:style w:type="character" w:customStyle="1" w:styleId="aff">
    <w:name w:val="Без интервала Знак"/>
    <w:link w:val="afe"/>
    <w:uiPriority w:val="1"/>
    <w:locked/>
    <w:rsid w:val="00472A0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3" w:locked="1"/>
    <w:lsdException w:name="Strong" w:locked="1" w:qFormat="1"/>
    <w:lsdException w:name="Emphasis" w:locked="1" w:qFormat="1"/>
    <w:lsdException w:name="Normal (Web)" w:locked="1"/>
    <w:lsdException w:name="Balloon Text" w:locked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E0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54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rsid w:val="000A3E5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0A3E5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5">
    <w:name w:val="Текст выноски Знак"/>
    <w:link w:val="a4"/>
    <w:locked/>
    <w:rsid w:val="000A3E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3E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A3E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1 Знак Знак"/>
    <w:basedOn w:val="a"/>
    <w:rsid w:val="00DD4A31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paragraph" w:customStyle="1" w:styleId="10">
    <w:name w:val="Абзац списка1"/>
    <w:basedOn w:val="a"/>
    <w:rsid w:val="00686C3D"/>
    <w:pPr>
      <w:ind w:left="720"/>
    </w:pPr>
  </w:style>
  <w:style w:type="character" w:styleId="a6">
    <w:name w:val="Hyperlink"/>
    <w:rsid w:val="003E008A"/>
    <w:rPr>
      <w:rFonts w:cs="Times New Roman"/>
      <w:color w:val="0000FF"/>
      <w:u w:val="single"/>
    </w:rPr>
  </w:style>
  <w:style w:type="character" w:styleId="a7">
    <w:name w:val="FollowedHyperlink"/>
    <w:semiHidden/>
    <w:rsid w:val="003E008A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66">
    <w:name w:val="xl66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7">
    <w:name w:val="xl67"/>
    <w:basedOn w:val="a"/>
    <w:rsid w:val="003E00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68">
    <w:name w:val="xl68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9">
    <w:name w:val="xl69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2">
    <w:name w:val="xl72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5">
    <w:name w:val="xl75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6">
    <w:name w:val="xl76"/>
    <w:basedOn w:val="a"/>
    <w:rsid w:val="003E008A"/>
    <w:pP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9">
    <w:name w:val="xl79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80">
    <w:name w:val="xl80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81">
    <w:name w:val="xl81"/>
    <w:basedOn w:val="a"/>
    <w:rsid w:val="003E00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82">
    <w:name w:val="xl82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24"/>
      <w:szCs w:val="24"/>
      <w:lang w:eastAsia="ru-RU"/>
    </w:rPr>
  </w:style>
  <w:style w:type="paragraph" w:customStyle="1" w:styleId="xl83">
    <w:name w:val="xl83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E00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E00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E00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E00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E00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E00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E00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1">
    <w:name w:val="xl91"/>
    <w:basedOn w:val="a"/>
    <w:rsid w:val="003E00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2">
    <w:name w:val="xl92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3">
    <w:name w:val="xl93"/>
    <w:basedOn w:val="a"/>
    <w:rsid w:val="003E0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4"/>
      <w:szCs w:val="24"/>
      <w:lang w:eastAsia="ru-RU"/>
    </w:rPr>
  </w:style>
  <w:style w:type="paragraph" w:styleId="a8">
    <w:name w:val="header"/>
    <w:basedOn w:val="a"/>
    <w:link w:val="a9"/>
    <w:rsid w:val="001735F4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a9">
    <w:name w:val="Верхний колонтитул Знак"/>
    <w:link w:val="a8"/>
    <w:locked/>
    <w:rsid w:val="001735F4"/>
    <w:rPr>
      <w:rFonts w:cs="Times New Roman"/>
    </w:rPr>
  </w:style>
  <w:style w:type="paragraph" w:styleId="aa">
    <w:name w:val="endnote text"/>
    <w:basedOn w:val="a"/>
    <w:link w:val="ab"/>
    <w:semiHidden/>
    <w:rsid w:val="00C56E32"/>
    <w:pPr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ab">
    <w:name w:val="Текст концевой сноски Знак"/>
    <w:link w:val="aa"/>
    <w:semiHidden/>
    <w:locked/>
    <w:rsid w:val="00C56E32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1735F4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ad">
    <w:name w:val="Нижний колонтитул Знак"/>
    <w:link w:val="ac"/>
    <w:uiPriority w:val="99"/>
    <w:locked/>
    <w:rsid w:val="001735F4"/>
    <w:rPr>
      <w:rFonts w:cs="Times New Roman"/>
    </w:rPr>
  </w:style>
  <w:style w:type="character" w:styleId="ae">
    <w:name w:val="endnote reference"/>
    <w:semiHidden/>
    <w:rsid w:val="00C56E32"/>
    <w:rPr>
      <w:rFonts w:cs="Times New Roman"/>
      <w:vertAlign w:val="superscript"/>
    </w:rPr>
  </w:style>
  <w:style w:type="paragraph" w:styleId="af">
    <w:name w:val="Normal (Web)"/>
    <w:basedOn w:val="a"/>
    <w:link w:val="af0"/>
    <w:rsid w:val="0076672D"/>
    <w:pPr>
      <w:spacing w:before="100" w:beforeAutospacing="1" w:after="100" w:afterAutospacing="1" w:line="240" w:lineRule="auto"/>
    </w:pPr>
    <w:rPr>
      <w:rFonts w:ascii="Arial Unicode MS" w:cs="Times New Roman"/>
      <w:sz w:val="24"/>
      <w:szCs w:val="24"/>
    </w:rPr>
  </w:style>
  <w:style w:type="paragraph" w:styleId="3">
    <w:name w:val="Body Text 3"/>
    <w:basedOn w:val="a"/>
    <w:link w:val="30"/>
    <w:rsid w:val="0076672D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link w:val="3"/>
    <w:locked/>
    <w:rsid w:val="0076672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 Indent"/>
    <w:basedOn w:val="a"/>
    <w:link w:val="af2"/>
    <w:rsid w:val="003D779F"/>
    <w:pPr>
      <w:spacing w:after="0" w:line="240" w:lineRule="auto"/>
      <w:ind w:firstLine="48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locked/>
    <w:rsid w:val="003D779F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612E85"/>
    <w:pPr>
      <w:spacing w:after="120"/>
    </w:pPr>
    <w:rPr>
      <w:rFonts w:eastAsia="Calibri" w:cs="Times New Roman"/>
      <w:sz w:val="20"/>
      <w:szCs w:val="20"/>
    </w:rPr>
  </w:style>
  <w:style w:type="character" w:customStyle="1" w:styleId="af4">
    <w:name w:val="Основной текст Знак"/>
    <w:link w:val="af3"/>
    <w:locked/>
    <w:rsid w:val="00612E85"/>
    <w:rPr>
      <w:rFonts w:cs="Times New Roman"/>
    </w:rPr>
  </w:style>
  <w:style w:type="paragraph" w:customStyle="1" w:styleId="af5">
    <w:name w:val="Знак Знак Знак Знак Знак Знак Знак"/>
    <w:basedOn w:val="a"/>
    <w:rsid w:val="00A90B66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paragraph" w:customStyle="1" w:styleId="af6">
    <w:name w:val="Знак"/>
    <w:basedOn w:val="a"/>
    <w:rsid w:val="00604275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paragraph" w:customStyle="1" w:styleId="ConsPlusTitle">
    <w:name w:val="ConsPlusTitle"/>
    <w:rsid w:val="007150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490045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A549AB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11">
    <w:name w:val="Знак Знак Знак Знак Знак Знак Знак1"/>
    <w:basedOn w:val="a"/>
    <w:rsid w:val="00B47837"/>
    <w:pPr>
      <w:spacing w:after="160" w:line="240" w:lineRule="exact"/>
    </w:pPr>
    <w:rPr>
      <w:rFonts w:ascii="Verdana" w:eastAsia="Calibri" w:hAnsi="Verdana" w:cs="Times New Roman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FB1892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12">
    <w:name w:val="Знак Знак Знак Знак Знак Знак Знак12"/>
    <w:basedOn w:val="a"/>
    <w:rsid w:val="004D7525"/>
    <w:pPr>
      <w:spacing w:after="160" w:line="240" w:lineRule="exact"/>
    </w:pPr>
    <w:rPr>
      <w:rFonts w:ascii="Verdana" w:eastAsia="Calibri" w:hAnsi="Verdana" w:cs="Times New Roman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5442B5"/>
    <w:pPr>
      <w:spacing w:after="160" w:line="240" w:lineRule="exact"/>
    </w:pPr>
    <w:rPr>
      <w:rFonts w:ascii="Verdana" w:eastAsia="Calibri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rsid w:val="008206B8"/>
    <w:rPr>
      <w:rFonts w:cs="Times New Roman"/>
    </w:rPr>
  </w:style>
  <w:style w:type="character" w:styleId="af7">
    <w:name w:val="Emphasis"/>
    <w:qFormat/>
    <w:locked/>
    <w:rsid w:val="008206B8"/>
    <w:rPr>
      <w:rFonts w:cs="Times New Roman"/>
      <w:i/>
      <w:iCs/>
    </w:rPr>
  </w:style>
  <w:style w:type="paragraph" w:customStyle="1" w:styleId="bodytext">
    <w:name w:val="bodytext"/>
    <w:basedOn w:val="a"/>
    <w:rsid w:val="009505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505F7"/>
    <w:pPr>
      <w:spacing w:after="120" w:line="480" w:lineRule="auto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link w:val="21"/>
    <w:rsid w:val="009505F7"/>
    <w:rPr>
      <w:rFonts w:ascii="Times New Roman" w:eastAsia="Times New Roman" w:hAnsi="Times New Roman"/>
      <w:sz w:val="28"/>
      <w:szCs w:val="28"/>
    </w:rPr>
  </w:style>
  <w:style w:type="paragraph" w:customStyle="1" w:styleId="4">
    <w:name w:val="Знак Знак Знак Знак Знак Знак Знак4"/>
    <w:basedOn w:val="a"/>
    <w:rsid w:val="00402F6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13">
    <w:name w:val="Абзац1"/>
    <w:basedOn w:val="a"/>
    <w:rsid w:val="00D524CD"/>
    <w:pPr>
      <w:autoSpaceDE w:val="0"/>
      <w:autoSpaceDN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styleId="af8">
    <w:name w:val="page number"/>
    <w:basedOn w:val="a0"/>
    <w:rsid w:val="00DC5C9F"/>
  </w:style>
  <w:style w:type="paragraph" w:customStyle="1" w:styleId="130">
    <w:name w:val="Знак Знак Знак Знак Знак Знак Знак13"/>
    <w:basedOn w:val="a"/>
    <w:rsid w:val="0055236C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paragraph" w:styleId="af9">
    <w:name w:val="Subtitle"/>
    <w:basedOn w:val="a"/>
    <w:link w:val="afa"/>
    <w:qFormat/>
    <w:locked/>
    <w:rsid w:val="007B1645"/>
    <w:pPr>
      <w:spacing w:after="0" w:line="240" w:lineRule="auto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Point">
    <w:name w:val="Point"/>
    <w:basedOn w:val="a"/>
    <w:link w:val="PointChar"/>
    <w:rsid w:val="00AE7BD1"/>
    <w:pPr>
      <w:spacing w:before="120" w:after="0" w:line="288" w:lineRule="auto"/>
      <w:ind w:firstLine="720"/>
      <w:jc w:val="both"/>
    </w:pPr>
    <w:rPr>
      <w:rFonts w:eastAsia="Calibri" w:cs="Times New Roman"/>
      <w:sz w:val="24"/>
      <w:szCs w:val="24"/>
      <w:lang w:eastAsia="ru-RU"/>
    </w:rPr>
  </w:style>
  <w:style w:type="character" w:customStyle="1" w:styleId="PointChar">
    <w:name w:val="Point Char"/>
    <w:link w:val="Point"/>
    <w:locked/>
    <w:rsid w:val="00AE7BD1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rsid w:val="00390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rsid w:val="003905F9"/>
    <w:rPr>
      <w:rFonts w:ascii="Courier New" w:eastAsia="Times New Roman" w:hAnsi="Courier New" w:cs="Courier New"/>
    </w:rPr>
  </w:style>
  <w:style w:type="character" w:customStyle="1" w:styleId="Bodytext0">
    <w:name w:val="Body text_"/>
    <w:link w:val="14"/>
    <w:rsid w:val="006B3D1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Bodytext0"/>
    <w:rsid w:val="006B3D1B"/>
    <w:pPr>
      <w:shd w:val="clear" w:color="auto" w:fill="FFFFFF"/>
      <w:spacing w:after="0" w:line="326" w:lineRule="exact"/>
      <w:ind w:hanging="420"/>
    </w:pPr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224AE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FF340A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FF340A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FF340A"/>
    <w:rPr>
      <w:rFonts w:ascii="Times New Roman" w:hAnsi="Times New Roman" w:cs="Times New Roman"/>
      <w:spacing w:val="20"/>
      <w:sz w:val="24"/>
      <w:szCs w:val="24"/>
    </w:rPr>
  </w:style>
  <w:style w:type="paragraph" w:styleId="afb">
    <w:name w:val="List Paragraph"/>
    <w:basedOn w:val="a"/>
    <w:uiPriority w:val="34"/>
    <w:qFormat/>
    <w:rsid w:val="00AB15B7"/>
    <w:pPr>
      <w:ind w:left="720"/>
      <w:contextualSpacing/>
    </w:pPr>
    <w:rPr>
      <w:rFonts w:cs="Times New Roman"/>
      <w:lang w:eastAsia="ru-RU"/>
    </w:rPr>
  </w:style>
  <w:style w:type="paragraph" w:customStyle="1" w:styleId="Style7">
    <w:name w:val="Style7"/>
    <w:basedOn w:val="a"/>
    <w:uiPriority w:val="99"/>
    <w:rsid w:val="00BF1ED1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F1ED1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D1BE1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DA647F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f0">
    <w:name w:val="Обычный (веб) Знак"/>
    <w:link w:val="af"/>
    <w:rsid w:val="008E1AEA"/>
    <w:rPr>
      <w:rFonts w:ascii="Arial Unicode MS" w:eastAsia="Times New Roman" w:cs="Arial Unicode MS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20517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fd">
    <w:name w:val="Гипертекстовая ссылка"/>
    <w:uiPriority w:val="99"/>
    <w:rsid w:val="00205171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205171"/>
    <w:pPr>
      <w:spacing w:after="120" w:line="240" w:lineRule="auto"/>
      <w:ind w:left="283"/>
    </w:pPr>
    <w:rPr>
      <w:rFonts w:ascii="Times New Roman" w:hAnsi="Times New Roman" w:cs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205171"/>
    <w:rPr>
      <w:rFonts w:ascii="Times New Roman" w:eastAsia="Times New Roman" w:hAnsi="Times New Roman"/>
      <w:sz w:val="16"/>
    </w:rPr>
  </w:style>
  <w:style w:type="paragraph" w:customStyle="1" w:styleId="ConsPlusCell1">
    <w:name w:val="ConsPlusCell1"/>
    <w:next w:val="a"/>
    <w:rsid w:val="00DE2CF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6E6D9A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5A5A1D"/>
  </w:style>
  <w:style w:type="numbering" w:customStyle="1" w:styleId="111">
    <w:name w:val="Нет списка11"/>
    <w:next w:val="a2"/>
    <w:semiHidden/>
    <w:unhideWhenUsed/>
    <w:rsid w:val="005A5A1D"/>
  </w:style>
  <w:style w:type="character" w:customStyle="1" w:styleId="afa">
    <w:name w:val="Подзаголовок Знак"/>
    <w:link w:val="af9"/>
    <w:rsid w:val="005A5A1D"/>
    <w:rPr>
      <w:rFonts w:ascii="Times New Roman" w:eastAsia="Times New Roman" w:hAnsi="Times New Roman"/>
      <w:sz w:val="28"/>
    </w:rPr>
  </w:style>
  <w:style w:type="numbering" w:customStyle="1" w:styleId="23">
    <w:name w:val="Нет списка2"/>
    <w:next w:val="a2"/>
    <w:uiPriority w:val="99"/>
    <w:semiHidden/>
    <w:unhideWhenUsed/>
    <w:rsid w:val="000E2FCC"/>
  </w:style>
  <w:style w:type="numbering" w:customStyle="1" w:styleId="120">
    <w:name w:val="Нет списка12"/>
    <w:next w:val="a2"/>
    <w:semiHidden/>
    <w:unhideWhenUsed/>
    <w:rsid w:val="000E2FCC"/>
  </w:style>
  <w:style w:type="numbering" w:customStyle="1" w:styleId="210">
    <w:name w:val="Нет списка21"/>
    <w:next w:val="a2"/>
    <w:semiHidden/>
    <w:rsid w:val="000E2FCC"/>
  </w:style>
  <w:style w:type="numbering" w:customStyle="1" w:styleId="1110">
    <w:name w:val="Нет списка111"/>
    <w:next w:val="a2"/>
    <w:uiPriority w:val="99"/>
    <w:semiHidden/>
    <w:unhideWhenUsed/>
    <w:rsid w:val="000E2FCC"/>
  </w:style>
  <w:style w:type="numbering" w:customStyle="1" w:styleId="1111">
    <w:name w:val="Нет списка1111"/>
    <w:next w:val="a2"/>
    <w:semiHidden/>
    <w:unhideWhenUsed/>
    <w:rsid w:val="000E2FCC"/>
  </w:style>
  <w:style w:type="numbering" w:customStyle="1" w:styleId="34">
    <w:name w:val="Нет списка3"/>
    <w:next w:val="a2"/>
    <w:uiPriority w:val="99"/>
    <w:semiHidden/>
    <w:unhideWhenUsed/>
    <w:rsid w:val="004C4EFD"/>
  </w:style>
  <w:style w:type="numbering" w:customStyle="1" w:styleId="131">
    <w:name w:val="Нет списка13"/>
    <w:next w:val="a2"/>
    <w:semiHidden/>
    <w:unhideWhenUsed/>
    <w:rsid w:val="004C4EFD"/>
  </w:style>
  <w:style w:type="numbering" w:customStyle="1" w:styleId="220">
    <w:name w:val="Нет списка22"/>
    <w:next w:val="a2"/>
    <w:semiHidden/>
    <w:rsid w:val="004C4EFD"/>
  </w:style>
  <w:style w:type="numbering" w:customStyle="1" w:styleId="112">
    <w:name w:val="Нет списка112"/>
    <w:next w:val="a2"/>
    <w:uiPriority w:val="99"/>
    <w:semiHidden/>
    <w:unhideWhenUsed/>
    <w:rsid w:val="004C4EFD"/>
  </w:style>
  <w:style w:type="numbering" w:customStyle="1" w:styleId="1112">
    <w:name w:val="Нет списка1112"/>
    <w:next w:val="a2"/>
    <w:semiHidden/>
    <w:unhideWhenUsed/>
    <w:rsid w:val="004C4EFD"/>
  </w:style>
  <w:style w:type="numbering" w:customStyle="1" w:styleId="310">
    <w:name w:val="Нет списка31"/>
    <w:next w:val="a2"/>
    <w:semiHidden/>
    <w:rsid w:val="004C4EFD"/>
  </w:style>
  <w:style w:type="numbering" w:customStyle="1" w:styleId="121">
    <w:name w:val="Нет списка121"/>
    <w:next w:val="a2"/>
    <w:uiPriority w:val="99"/>
    <w:semiHidden/>
    <w:unhideWhenUsed/>
    <w:rsid w:val="004C4EFD"/>
  </w:style>
  <w:style w:type="numbering" w:customStyle="1" w:styleId="1121">
    <w:name w:val="Нет списка1121"/>
    <w:next w:val="a2"/>
    <w:semiHidden/>
    <w:unhideWhenUsed/>
    <w:rsid w:val="004C4EFD"/>
  </w:style>
  <w:style w:type="numbering" w:customStyle="1" w:styleId="211">
    <w:name w:val="Нет списка211"/>
    <w:next w:val="a2"/>
    <w:uiPriority w:val="99"/>
    <w:semiHidden/>
    <w:unhideWhenUsed/>
    <w:rsid w:val="004C4EFD"/>
  </w:style>
  <w:style w:type="numbering" w:customStyle="1" w:styleId="1211">
    <w:name w:val="Нет списка1211"/>
    <w:next w:val="a2"/>
    <w:semiHidden/>
    <w:unhideWhenUsed/>
    <w:rsid w:val="004C4EFD"/>
  </w:style>
  <w:style w:type="numbering" w:customStyle="1" w:styleId="2111">
    <w:name w:val="Нет списка2111"/>
    <w:next w:val="a2"/>
    <w:semiHidden/>
    <w:rsid w:val="004C4EFD"/>
  </w:style>
  <w:style w:type="numbering" w:customStyle="1" w:styleId="11111">
    <w:name w:val="Нет списка11111"/>
    <w:next w:val="a2"/>
    <w:uiPriority w:val="99"/>
    <w:semiHidden/>
    <w:unhideWhenUsed/>
    <w:rsid w:val="004C4EFD"/>
  </w:style>
  <w:style w:type="numbering" w:customStyle="1" w:styleId="111111">
    <w:name w:val="Нет списка111111"/>
    <w:next w:val="a2"/>
    <w:semiHidden/>
    <w:unhideWhenUsed/>
    <w:rsid w:val="004C4EFD"/>
  </w:style>
  <w:style w:type="paragraph" w:customStyle="1" w:styleId="copyright-info">
    <w:name w:val="copyright-info"/>
    <w:basedOn w:val="a"/>
    <w:rsid w:val="00F67F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No Spacing"/>
    <w:uiPriority w:val="99"/>
    <w:qFormat/>
    <w:rsid w:val="001E58E4"/>
    <w:rPr>
      <w:sz w:val="22"/>
      <w:szCs w:val="22"/>
      <w:lang w:eastAsia="en-US"/>
    </w:rPr>
  </w:style>
  <w:style w:type="character" w:customStyle="1" w:styleId="link">
    <w:name w:val="link"/>
    <w:basedOn w:val="a0"/>
    <w:rsid w:val="006638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cul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FBFBF-92C8-428E-9074-E79B8F60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46</Pages>
  <Words>10911</Words>
  <Characters>62195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</vt:lpstr>
    </vt:vector>
  </TitlesOfParts>
  <Company>Департамент культуры Кировской области</Company>
  <LinksUpToDate>false</LinksUpToDate>
  <CharactersWithSpaces>72961</CharactersWithSpaces>
  <SharedDoc>false</SharedDoc>
  <HLinks>
    <vt:vector size="6" baseType="variant">
      <vt:variant>
        <vt:i4>2293821</vt:i4>
      </vt:variant>
      <vt:variant>
        <vt:i4>0</vt:i4>
      </vt:variant>
      <vt:variant>
        <vt:i4>0</vt:i4>
      </vt:variant>
      <vt:variant>
        <vt:i4>5</vt:i4>
      </vt:variant>
      <vt:variant>
        <vt:lpwstr>https://vip.1cult.ru/</vt:lpwstr>
      </vt:variant>
      <vt:variant>
        <vt:lpwstr>/document/99/420242192/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</dc:title>
  <dc:creator>Русакова</dc:creator>
  <cp:lastModifiedBy>User</cp:lastModifiedBy>
  <cp:revision>2</cp:revision>
  <cp:lastPrinted>2022-04-15T10:47:00Z</cp:lastPrinted>
  <dcterms:created xsi:type="dcterms:W3CDTF">2022-04-15T10:52:00Z</dcterms:created>
  <dcterms:modified xsi:type="dcterms:W3CDTF">2022-04-15T10:52:00Z</dcterms:modified>
</cp:coreProperties>
</file>